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42EFE" w:rsidRPr="00E6597C" w:rsidRDefault="00E22B4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E6597C">
        <w:rPr>
          <w:rFonts w:ascii="GHEA Grapalat" w:hAnsi="GHEA Grapalat"/>
          <w:i w:val="0"/>
          <w:lang w:val="af-ZA"/>
        </w:rPr>
        <w:t xml:space="preserve"> ՄԱՍԻՆ</w:t>
      </w:r>
      <w:r w:rsidR="00E449ED" w:rsidRPr="00E6597C">
        <w:rPr>
          <w:rFonts w:ascii="GHEA Grapalat" w:hAnsi="GHEA Grapalat"/>
          <w:i w:val="0"/>
          <w:lang w:val="af-ZA"/>
        </w:rPr>
        <w:t>*</w:t>
      </w:r>
    </w:p>
    <w:p w:rsidR="00642EFE" w:rsidRPr="00E6597C" w:rsidRDefault="00642EFE"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DD285B">
        <w:rPr>
          <w:rFonts w:ascii="GHEA Grapalat" w:hAnsi="GHEA Grapalat"/>
          <w:i w:val="0"/>
          <w:lang w:val="hy-AM"/>
        </w:rPr>
        <w:t>20</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DD285B">
        <w:rPr>
          <w:rFonts w:ascii="GHEA Grapalat" w:hAnsi="GHEA Grapalat"/>
          <w:i w:val="0"/>
          <w:lang w:val="hy-AM"/>
        </w:rPr>
        <w:t>հու</w:t>
      </w:r>
      <w:r w:rsidR="00C17843">
        <w:rPr>
          <w:rFonts w:ascii="GHEA Grapalat" w:hAnsi="GHEA Grapalat"/>
          <w:i w:val="0"/>
          <w:lang w:val="en-US"/>
        </w:rPr>
        <w:t>լ</w:t>
      </w:r>
      <w:r w:rsidR="00DD285B">
        <w:rPr>
          <w:rFonts w:ascii="GHEA Grapalat" w:hAnsi="GHEA Grapalat"/>
          <w:i w:val="0"/>
          <w:lang w:val="hy-AM"/>
        </w:rPr>
        <w:t>իսի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8525B2" w:rsidRPr="008525B2">
        <w:rPr>
          <w:rFonts w:ascii="GHEA Grapalat" w:hAnsi="GHEA Grapalat"/>
          <w:i w:val="0"/>
          <w:lang w:val="af-ZA"/>
        </w:rPr>
        <w:t>30</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DD285B">
        <w:rPr>
          <w:rFonts w:ascii="GHEA Grapalat" w:hAnsi="GHEA Grapalat"/>
          <w:i w:val="0"/>
          <w:lang w:val="hy-AM"/>
        </w:rPr>
        <w:t>1</w:t>
      </w:r>
      <w:r w:rsidR="00DD285B" w:rsidRPr="00E6597C">
        <w:rPr>
          <w:rFonts w:ascii="GHEA Grapalat" w:hAnsi="GHEA Grapalat"/>
          <w:i w:val="0"/>
          <w:lang w:val="af-ZA"/>
        </w:rPr>
        <w:t xml:space="preserve"> </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C17843">
        <w:rPr>
          <w:rFonts w:ascii="GHEA Grapalat" w:hAnsi="GHEA Grapalat"/>
          <w:i w:val="0"/>
          <w:lang w:val="af-ZA"/>
        </w:rPr>
        <w:t>ԿՄՔՀ-ԳՀԱՇՁԲ-</w:t>
      </w:r>
      <w:r w:rsidR="008525B2">
        <w:rPr>
          <w:rFonts w:ascii="GHEA Grapalat" w:hAnsi="GHEA Grapalat"/>
          <w:i w:val="0"/>
          <w:lang w:val="af-ZA"/>
        </w:rPr>
        <w:t>20/05-1</w:t>
      </w:r>
      <w:r w:rsidR="00DD285B">
        <w:rPr>
          <w:rFonts w:ascii="GHEA Grapalat" w:hAnsi="GHEA Grapalat"/>
          <w:i w:val="0"/>
          <w:lang w:val="af-ZA"/>
        </w:rPr>
        <w:tab/>
      </w:r>
      <w:r w:rsidR="009F18D0" w:rsidRPr="00E6597C">
        <w:rPr>
          <w:rFonts w:ascii="GHEA Grapalat" w:hAnsi="GHEA Grapalat"/>
          <w:i w:val="0"/>
          <w:u w:val="single"/>
          <w:lang w:val="af-ZA"/>
        </w:rPr>
        <w:t xml:space="preserve">        </w:t>
      </w:r>
    </w:p>
    <w:p w:rsidR="00642EFE" w:rsidRPr="00E6597C" w:rsidRDefault="00642EFE" w:rsidP="00DD285B">
      <w:pPr>
        <w:pStyle w:val="a3"/>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DD285B">
        <w:rPr>
          <w:rFonts w:ascii="GHEA Grapalat" w:hAnsi="GHEA Grapalat"/>
          <w:i w:val="0"/>
          <w:lang w:val="hy-AM"/>
        </w:rPr>
        <w:t>Քասախի համայնքապետարանը</w:t>
      </w:r>
      <w:r w:rsidRPr="00E6597C">
        <w:rPr>
          <w:rFonts w:ascii="GHEA Grapalat" w:hAnsi="GHEA Grapalat"/>
          <w:i w:val="0"/>
          <w:lang w:val="af-ZA"/>
        </w:rPr>
        <w:t>, որը գտնվում է</w:t>
      </w:r>
      <w:r w:rsidR="00DD285B">
        <w:rPr>
          <w:rFonts w:ascii="GHEA Grapalat" w:hAnsi="GHEA Grapalat"/>
          <w:i w:val="0"/>
          <w:lang w:val="hy-AM"/>
        </w:rPr>
        <w:t xml:space="preserve"> ՀՀ Կոտայքի մարզ, գ․ Քասախ Ս․ Ջալալյան հրպ</w:t>
      </w:r>
      <w:r w:rsidR="00DD285B" w:rsidRPr="00DD285B">
        <w:rPr>
          <w:rFonts w:ascii="GHEA Grapalat" w:hAnsi="GHEA Grapalat"/>
          <w:i w:val="0"/>
          <w:lang w:val="af-ZA"/>
        </w:rPr>
        <w:t xml:space="preserve"> 1</w:t>
      </w:r>
      <w:r w:rsidR="00311076" w:rsidRPr="00E6597C">
        <w:rPr>
          <w:rFonts w:ascii="GHEA Grapalat" w:hAnsi="GHEA Grapalat"/>
          <w:i w:val="0"/>
          <w:lang w:val="af-ZA"/>
        </w:rPr>
        <w:t xml:space="preserve"> </w:t>
      </w:r>
      <w:r w:rsidRPr="00E6597C">
        <w:rPr>
          <w:rFonts w:ascii="GHEA Grapalat" w:hAnsi="GHEA Grapalat"/>
          <w:i w:val="0"/>
          <w:lang w:val="af-ZA"/>
        </w:rPr>
        <w:t xml:space="preserve">հասցեում,հայտարարում է </w:t>
      </w:r>
      <w:r w:rsidR="00E22B4A">
        <w:rPr>
          <w:rFonts w:ascii="GHEA Grapalat" w:hAnsi="GHEA Grapalat"/>
          <w:i w:val="0"/>
          <w:lang w:val="af-ZA"/>
        </w:rPr>
        <w:t>գնանշման հարցում</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rsidR="00341A74"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DD285B" w:rsidRPr="00E22B4A">
        <w:rPr>
          <w:rFonts w:ascii="GHEA Grapalat" w:hAnsi="GHEA Grapalat"/>
          <w:b/>
          <w:i w:val="0"/>
          <w:u w:val="single"/>
          <w:lang w:val="af-ZA"/>
        </w:rPr>
        <w:t>Քասախ համայնքի փողոցների ասֆալտբետոնե ծածկի փոսային նորոգման աշխատանքներ</w:t>
      </w:r>
      <w:r w:rsidR="00DD285B">
        <w:rPr>
          <w:rFonts w:ascii="GHEA Grapalat" w:hAnsi="GHEA Grapalat"/>
          <w:i w:val="0"/>
          <w:lang w:val="af-ZA"/>
        </w:rPr>
        <w:t>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rsidR="00357D48" w:rsidRPr="00E6597C" w:rsidRDefault="00642EFE" w:rsidP="00EF3662">
      <w:pPr>
        <w:pStyle w:val="a3"/>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E6597C">
        <w:rPr>
          <w:rStyle w:val="af6"/>
          <w:rFonts w:ascii="GHEA Grapalat" w:hAnsi="GHEA Grapalat"/>
          <w:i w:val="0"/>
          <w:lang w:val="af-ZA"/>
        </w:rPr>
        <w:footnoteReference w:id="1"/>
      </w:r>
    </w:p>
    <w:p w:rsidR="007E15A7" w:rsidRPr="00E6597C" w:rsidRDefault="00496E1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Ընթացակարգի </w:t>
      </w:r>
      <w:r w:rsidR="007E15A7" w:rsidRPr="00E6597C">
        <w:rPr>
          <w:rFonts w:ascii="GHEA Grapalat" w:hAnsi="GHEA Grapalat"/>
          <w:i w:val="0"/>
          <w:lang w:val="af-ZA"/>
        </w:rPr>
        <w:t xml:space="preserve">հրավերը </w:t>
      </w:r>
      <w:r w:rsidR="00A20B69" w:rsidRPr="00E6597C">
        <w:rPr>
          <w:rFonts w:ascii="GHEA Grapalat" w:hAnsi="GHEA Grapalat"/>
          <w:i w:val="0"/>
          <w:lang w:val="af-ZA"/>
        </w:rPr>
        <w:t xml:space="preserve">թղթային </w:t>
      </w:r>
      <w:r w:rsidR="007E15A7" w:rsidRPr="00E6597C">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DD285B">
        <w:rPr>
          <w:rFonts w:ascii="GHEA Grapalat" w:hAnsi="GHEA Grapalat"/>
          <w:i w:val="0"/>
          <w:u w:val="single"/>
          <w:lang w:val="af-ZA"/>
        </w:rPr>
        <w:t>7</w:t>
      </w:r>
      <w:r w:rsidR="00F06F30" w:rsidRPr="00E6597C">
        <w:rPr>
          <w:rFonts w:ascii="GHEA Grapalat" w:hAnsi="GHEA Grapalat"/>
          <w:i w:val="0"/>
          <w:lang w:val="af-ZA"/>
        </w:rPr>
        <w:t xml:space="preserve">-րդ օրը ժամը </w:t>
      </w:r>
      <w:r w:rsidR="00DD285B">
        <w:rPr>
          <w:rFonts w:ascii="GHEA Grapalat" w:hAnsi="GHEA Grapalat"/>
          <w:i w:val="0"/>
          <w:lang w:val="af-ZA"/>
        </w:rPr>
        <w:t>12:00</w:t>
      </w:r>
      <w:r w:rsidR="00F06F30" w:rsidRPr="00E6597C">
        <w:rPr>
          <w:rFonts w:ascii="GHEA Grapalat" w:hAnsi="GHEA Grapalat"/>
          <w:i w:val="0"/>
          <w:lang w:val="af-ZA"/>
        </w:rPr>
        <w:t>-ը</w:t>
      </w:r>
      <w:r w:rsidR="007E15A7" w:rsidRPr="00E6597C">
        <w:rPr>
          <w:rFonts w:ascii="GHEA Grapalat" w:hAnsi="GHEA Grapalat"/>
          <w:i w:val="0"/>
          <w:lang w:val="af-ZA"/>
        </w:rPr>
        <w:t xml:space="preserve">։ Ընդ որում, </w:t>
      </w:r>
      <w:r w:rsidR="00A20B69" w:rsidRPr="00E6597C">
        <w:rPr>
          <w:rFonts w:ascii="GHEA Grapalat" w:hAnsi="GHEA Grapalat"/>
          <w:i w:val="0"/>
          <w:lang w:val="af-ZA"/>
        </w:rPr>
        <w:t xml:space="preserve">թղթային </w:t>
      </w:r>
      <w:r w:rsidR="007E15A7" w:rsidRPr="00E6597C">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w:t>
      </w:r>
      <w:r w:rsidR="00E20B3E" w:rsidRPr="00E6597C">
        <w:rPr>
          <w:rFonts w:ascii="GHEA Grapalat" w:hAnsi="GHEA Grapalat"/>
          <w:i w:val="0"/>
          <w:lang w:val="af-ZA"/>
        </w:rPr>
        <w:t xml:space="preserve">առաջին </w:t>
      </w:r>
      <w:r w:rsidR="007E15A7" w:rsidRPr="00E6597C">
        <w:rPr>
          <w:rFonts w:ascii="GHEA Grapalat" w:hAnsi="GHEA Grapalat"/>
          <w:i w:val="0"/>
          <w:lang w:val="af-ZA"/>
        </w:rPr>
        <w:t>աշխատան</w:t>
      </w:r>
      <w:r w:rsidR="00F6292B">
        <w:rPr>
          <w:rFonts w:ascii="GHEA Grapalat" w:hAnsi="GHEA Grapalat"/>
          <w:i w:val="0"/>
          <w:lang w:val="af-ZA"/>
        </w:rPr>
        <w:softHyphen/>
      </w:r>
      <w:r w:rsidR="007E15A7" w:rsidRPr="00E6597C">
        <w:rPr>
          <w:rFonts w:ascii="GHEA Grapalat" w:hAnsi="GHEA Grapalat"/>
          <w:i w:val="0"/>
          <w:lang w:val="af-ZA"/>
        </w:rPr>
        <w:t>քային օրը։</w:t>
      </w:r>
    </w:p>
    <w:p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rsidR="0067579A" w:rsidRPr="00E6597C" w:rsidRDefault="00363E98" w:rsidP="00EF3662">
      <w:pPr>
        <w:pStyle w:val="a3"/>
        <w:spacing w:line="240" w:lineRule="auto"/>
        <w:rPr>
          <w:rFonts w:ascii="GHEA Grapalat" w:hAnsi="GHEA Grapalat"/>
          <w:i w:val="0"/>
          <w:lang w:val="af-ZA"/>
        </w:rPr>
      </w:pPr>
      <w:r w:rsidRPr="00E6597C">
        <w:rPr>
          <w:rFonts w:ascii="GHEA Grapalat" w:hAnsi="GHEA Grapalat"/>
          <w:i w:val="0"/>
          <w:lang w:val="af-ZA"/>
        </w:rPr>
        <w:t>Հ</w:t>
      </w:r>
      <w:r w:rsidR="0067579A" w:rsidRPr="00E6597C">
        <w:rPr>
          <w:rFonts w:ascii="GHEA Grapalat" w:hAnsi="GHEA Grapalat"/>
          <w:i w:val="0"/>
          <w:lang w:val="af-ZA"/>
        </w:rPr>
        <w:t>րավեր չստանալը չի սահմանափակում մասնակցի` սույն ընթացակարգին մասնակցելու իրավունքը</w:t>
      </w:r>
      <w:r w:rsidR="004D5671" w:rsidRPr="00E6597C">
        <w:rPr>
          <w:rFonts w:ascii="GHEA Grapalat" w:hAnsi="GHEA Grapalat"/>
          <w:i w:val="0"/>
          <w:lang w:val="af-ZA"/>
        </w:rPr>
        <w:t>։</w:t>
      </w:r>
      <w:r w:rsidR="0067579A" w:rsidRPr="00E6597C">
        <w:rPr>
          <w:rFonts w:ascii="GHEA Grapalat" w:hAnsi="GHEA Grapalat"/>
          <w:i w:val="0"/>
          <w:lang w:val="af-ZA"/>
        </w:rPr>
        <w:t xml:space="preserve"> </w:t>
      </w:r>
    </w:p>
    <w:p w:rsidR="00357D48" w:rsidRPr="00E6597C" w:rsidRDefault="003B5AE9" w:rsidP="00F6292B">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F6292B">
        <w:rPr>
          <w:rFonts w:ascii="GHEA Grapalat" w:hAnsi="GHEA Grapalat"/>
          <w:i w:val="0"/>
          <w:lang w:val="af-ZA" w:eastAsia="ru-RU"/>
        </w:rPr>
        <w:t xml:space="preserve"> </w:t>
      </w:r>
      <w:r w:rsidR="00F6292B">
        <w:rPr>
          <w:rFonts w:ascii="GHEA Grapalat" w:hAnsi="GHEA Grapalat"/>
          <w:i w:val="0"/>
          <w:lang w:val="af-ZA"/>
        </w:rPr>
        <w:t xml:space="preserve">ՀՀ Կոտայքի մարզ, գ. Քասախ Ս. Ջալալյան հրպ.1 </w:t>
      </w:r>
      <w:r w:rsidR="00B61894" w:rsidRPr="00E6597C">
        <w:rPr>
          <w:rFonts w:ascii="GHEA Grapalat" w:hAnsi="GHEA Grapalat"/>
          <w:i w:val="0"/>
          <w:lang w:val="af-ZA"/>
        </w:rPr>
        <w:t>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F6292B">
        <w:rPr>
          <w:rFonts w:ascii="GHEA Grapalat" w:hAnsi="GHEA Grapalat"/>
          <w:i w:val="0"/>
          <w:u w:val="single"/>
          <w:lang w:val="af-ZA"/>
        </w:rPr>
        <w:t>7</w:t>
      </w:r>
      <w:r w:rsidR="00B61894" w:rsidRPr="00E6597C">
        <w:rPr>
          <w:rFonts w:ascii="GHEA Grapalat" w:hAnsi="GHEA Grapalat"/>
          <w:i w:val="0"/>
          <w:lang w:val="af-ZA"/>
        </w:rPr>
        <w:t xml:space="preserve">-րդ օրվա ժամը </w:t>
      </w:r>
      <w:r w:rsidR="00F6292B">
        <w:rPr>
          <w:rFonts w:ascii="GHEA Grapalat" w:hAnsi="GHEA Grapalat"/>
          <w:i w:val="0"/>
          <w:u w:val="single"/>
          <w:lang w:val="af-ZA"/>
        </w:rPr>
        <w:t>12:00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E22B4A">
        <w:rPr>
          <w:rFonts w:ascii="GHEA Grapalat" w:hAnsi="GHEA Grapalat"/>
          <w:i w:val="0"/>
          <w:lang w:val="hy-AM"/>
        </w:rPr>
        <w:t>ՀՀ Կոտայքի մարզ, գ</w:t>
      </w:r>
      <w:r w:rsidR="00E22B4A" w:rsidRPr="00E22B4A">
        <w:rPr>
          <w:rFonts w:ascii="GHEA Grapalat" w:hAnsi="GHEA Grapalat"/>
          <w:i w:val="0"/>
          <w:lang w:val="af-ZA"/>
        </w:rPr>
        <w:t>.</w:t>
      </w:r>
      <w:r w:rsidR="00E22B4A">
        <w:rPr>
          <w:rFonts w:ascii="GHEA Grapalat" w:hAnsi="GHEA Grapalat"/>
          <w:i w:val="0"/>
          <w:lang w:val="hy-AM"/>
        </w:rPr>
        <w:t xml:space="preserve"> Քասախ</w:t>
      </w:r>
      <w:r w:rsidR="00E22B4A" w:rsidRPr="00E22B4A">
        <w:rPr>
          <w:rFonts w:ascii="GHEA Grapalat" w:hAnsi="GHEA Grapalat"/>
          <w:i w:val="0"/>
          <w:lang w:val="af-ZA"/>
        </w:rPr>
        <w:t xml:space="preserve"> </w:t>
      </w:r>
      <w:r w:rsidR="00E22B4A">
        <w:rPr>
          <w:rFonts w:ascii="GHEA Grapalat" w:hAnsi="GHEA Grapalat"/>
          <w:i w:val="0"/>
          <w:lang w:val="en-US"/>
        </w:rPr>
        <w:t>Ս</w:t>
      </w:r>
      <w:r w:rsidR="00E22B4A" w:rsidRPr="00E22B4A">
        <w:rPr>
          <w:rFonts w:ascii="GHEA Grapalat" w:hAnsi="GHEA Grapalat"/>
          <w:i w:val="0"/>
          <w:lang w:val="af-ZA"/>
        </w:rPr>
        <w:t xml:space="preserve">. </w:t>
      </w:r>
      <w:r w:rsidR="00E22B4A">
        <w:rPr>
          <w:rFonts w:ascii="GHEA Grapalat" w:hAnsi="GHEA Grapalat"/>
          <w:i w:val="0"/>
          <w:lang w:val="af-ZA"/>
        </w:rPr>
        <w:t xml:space="preserve">Ջալալյան հրպ.1 </w:t>
      </w:r>
      <w:r w:rsidRPr="00E6597C">
        <w:rPr>
          <w:rFonts w:ascii="GHEA Grapalat" w:hAnsi="GHEA Grapalat"/>
          <w:i w:val="0"/>
          <w:lang w:val="af-ZA"/>
        </w:rPr>
        <w:t>հասցեում,  «</w:t>
      </w:r>
      <w:r w:rsidR="00E22B4A">
        <w:rPr>
          <w:rFonts w:ascii="GHEA Grapalat" w:hAnsi="GHEA Grapalat"/>
          <w:i w:val="0"/>
          <w:lang w:val="af-ZA"/>
        </w:rPr>
        <w:t>2020</w:t>
      </w:r>
      <w:r w:rsidRPr="00E6597C">
        <w:rPr>
          <w:rFonts w:ascii="GHEA Grapalat" w:hAnsi="GHEA Grapalat"/>
          <w:i w:val="0"/>
          <w:lang w:val="af-ZA"/>
        </w:rPr>
        <w:t>» «</w:t>
      </w:r>
      <w:r w:rsidR="008525B2">
        <w:rPr>
          <w:rFonts w:ascii="GHEA Grapalat" w:hAnsi="GHEA Grapalat"/>
          <w:i w:val="0"/>
          <w:lang w:val="af-ZA"/>
        </w:rPr>
        <w:t>օգոստոսի</w:t>
      </w:r>
      <w:r w:rsidRPr="00E6597C">
        <w:rPr>
          <w:rFonts w:ascii="GHEA Grapalat" w:hAnsi="GHEA Grapalat"/>
          <w:i w:val="0"/>
          <w:lang w:val="af-ZA"/>
        </w:rPr>
        <w:t>» «</w:t>
      </w:r>
      <w:r w:rsidR="008525B2">
        <w:rPr>
          <w:rFonts w:ascii="GHEA Grapalat" w:hAnsi="GHEA Grapalat"/>
          <w:i w:val="0"/>
          <w:lang w:val="af-ZA"/>
        </w:rPr>
        <w:t>6</w:t>
      </w:r>
      <w:r w:rsidRPr="00E6597C">
        <w:rPr>
          <w:rFonts w:ascii="GHEA Grapalat" w:hAnsi="GHEA Grapalat"/>
          <w:i w:val="0"/>
          <w:lang w:val="af-ZA"/>
        </w:rPr>
        <w:t xml:space="preserve">» -ին ժամը  </w:t>
      </w:r>
      <w:r w:rsidR="00E22B4A">
        <w:rPr>
          <w:rFonts w:ascii="GHEA Grapalat" w:hAnsi="GHEA Grapalat"/>
          <w:i w:val="0"/>
          <w:u w:val="single"/>
          <w:lang w:val="af-ZA"/>
        </w:rPr>
        <w:t>12:00</w:t>
      </w:r>
      <w:r w:rsidRPr="00E6597C">
        <w:rPr>
          <w:rFonts w:ascii="GHEA Grapalat" w:hAnsi="GHEA Grapalat"/>
          <w:i w:val="0"/>
          <w:lang w:val="af-ZA"/>
        </w:rPr>
        <w:t xml:space="preserve">-ին։   </w:t>
      </w:r>
    </w:p>
    <w:p w:rsidR="00357D48" w:rsidRPr="00E6597C" w:rsidRDefault="001305C6" w:rsidP="00EF3662">
      <w:pPr>
        <w:pStyle w:val="a3"/>
        <w:spacing w:line="240" w:lineRule="auto"/>
        <w:rPr>
          <w:rFonts w:ascii="GHEA Grapalat" w:hAnsi="GHEA Grapalat"/>
          <w:i w:val="0"/>
          <w:lang w:val="af-ZA"/>
        </w:rPr>
      </w:pPr>
      <w:r w:rsidRPr="00E6597C">
        <w:rPr>
          <w:rFonts w:ascii="GHEA Grapalat" w:hAnsi="GHEA Grapalat"/>
          <w:i w:val="0"/>
          <w:lang w:val="af-ZA"/>
        </w:rPr>
        <w:t>Սույն</w:t>
      </w:r>
      <w:r w:rsidR="00357D48" w:rsidRPr="00E6597C">
        <w:rPr>
          <w:rFonts w:ascii="GHEA Grapalat" w:hAnsi="GHEA Grapalat"/>
          <w:i w:val="0"/>
          <w:lang w:val="af-ZA"/>
        </w:rPr>
        <w:t xml:space="preserve"> ընթացակար</w:t>
      </w:r>
      <w:r w:rsidR="00347499" w:rsidRPr="00E6597C">
        <w:rPr>
          <w:rFonts w:ascii="GHEA Grapalat" w:hAnsi="GHEA Grapalat"/>
          <w:i w:val="0"/>
          <w:lang w:val="af-ZA"/>
        </w:rPr>
        <w:t>գ</w:t>
      </w:r>
      <w:r w:rsidR="00357D48" w:rsidRPr="00E6597C">
        <w:rPr>
          <w:rFonts w:ascii="GHEA Grapalat" w:hAnsi="GHEA Grapalat"/>
          <w:i w:val="0"/>
          <w:lang w:val="af-ZA"/>
        </w:rPr>
        <w:t>ի վերաբերյալ բողոքները</w:t>
      </w:r>
      <w:r w:rsidR="00BE439E" w:rsidRPr="00E6597C">
        <w:rPr>
          <w:rFonts w:ascii="GHEA Grapalat" w:hAnsi="GHEA Grapalat"/>
          <w:i w:val="0"/>
          <w:lang w:val="af-ZA"/>
        </w:rPr>
        <w:t xml:space="preserve"> </w:t>
      </w:r>
      <w:r w:rsidRPr="00E6597C">
        <w:rPr>
          <w:rFonts w:ascii="GHEA Grapalat" w:hAnsi="GHEA Grapalat"/>
          <w:i w:val="0"/>
          <w:lang w:val="af-ZA"/>
        </w:rPr>
        <w:t>պետք է</w:t>
      </w:r>
      <w:r w:rsidR="0060526C" w:rsidRPr="00E6597C">
        <w:rPr>
          <w:rFonts w:ascii="GHEA Grapalat" w:hAnsi="GHEA Grapalat"/>
          <w:i w:val="0"/>
          <w:lang w:val="af-ZA"/>
        </w:rPr>
        <w:t xml:space="preserve"> </w:t>
      </w:r>
      <w:r w:rsidRPr="00E6597C">
        <w:rPr>
          <w:rFonts w:ascii="GHEA Grapalat" w:hAnsi="GHEA Grapalat"/>
          <w:i w:val="0"/>
          <w:lang w:val="af-ZA"/>
        </w:rPr>
        <w:t>ներկայացնել</w:t>
      </w:r>
      <w:r w:rsidR="00357D48" w:rsidRPr="00E6597C">
        <w:rPr>
          <w:rFonts w:ascii="GHEA Grapalat" w:hAnsi="GHEA Grapalat"/>
          <w:i w:val="0"/>
          <w:lang w:val="af-ZA"/>
        </w:rPr>
        <w:t xml:space="preserve"> </w:t>
      </w:r>
      <w:r w:rsidR="00776E6C" w:rsidRPr="00E6597C">
        <w:rPr>
          <w:rFonts w:ascii="GHEA Grapalat" w:hAnsi="GHEA Grapalat"/>
          <w:i w:val="0"/>
          <w:lang w:val="af-ZA"/>
        </w:rPr>
        <w:t>գնումների հետ կապված բողոքներ քննող անձին</w:t>
      </w:r>
      <w:r w:rsidR="00357D48" w:rsidRPr="00E6597C">
        <w:rPr>
          <w:rFonts w:ascii="GHEA Grapalat" w:hAnsi="GHEA Grapalat"/>
          <w:i w:val="0"/>
          <w:lang w:val="af-ZA"/>
        </w:rPr>
        <w:t xml:space="preserve">` ք. Երևան, </w:t>
      </w:r>
      <w:r w:rsidR="000076A1" w:rsidRPr="00E6597C">
        <w:rPr>
          <w:rFonts w:ascii="GHEA Grapalat" w:hAnsi="GHEA Grapalat"/>
          <w:i w:val="0"/>
          <w:lang w:val="af-ZA"/>
        </w:rPr>
        <w:t>Մելիք-Ադամյան փող</w:t>
      </w:r>
      <w:r w:rsidR="00E327B8" w:rsidRPr="00E6597C">
        <w:rPr>
          <w:rFonts w:ascii="GHEA Grapalat" w:hAnsi="GHEA Grapalat"/>
          <w:i w:val="0"/>
          <w:lang w:val="af-ZA"/>
        </w:rPr>
        <w:t>.</w:t>
      </w:r>
      <w:r w:rsidR="00677658" w:rsidRPr="00E6597C">
        <w:rPr>
          <w:rFonts w:ascii="GHEA Grapalat" w:hAnsi="GHEA Grapalat"/>
          <w:i w:val="0"/>
          <w:lang w:val="af-ZA"/>
        </w:rPr>
        <w:t xml:space="preserve"> </w:t>
      </w:r>
      <w:r w:rsidR="000076A1" w:rsidRPr="00E6597C">
        <w:rPr>
          <w:rFonts w:ascii="GHEA Grapalat" w:hAnsi="GHEA Grapalat"/>
          <w:i w:val="0"/>
          <w:lang w:val="af-ZA"/>
        </w:rPr>
        <w:t xml:space="preserve">1 </w:t>
      </w:r>
      <w:r w:rsidR="00357D48" w:rsidRPr="00E6597C">
        <w:rPr>
          <w:rFonts w:ascii="GHEA Grapalat" w:hAnsi="GHEA Grapalat"/>
          <w:i w:val="0"/>
          <w:lang w:val="af-ZA"/>
        </w:rPr>
        <w:t xml:space="preserve"> հասցեով</w:t>
      </w:r>
      <w:r w:rsidR="004D5671" w:rsidRPr="00E6597C">
        <w:rPr>
          <w:rFonts w:ascii="GHEA Grapalat" w:hAnsi="GHEA Grapalat"/>
          <w:i w:val="0"/>
          <w:lang w:val="af-ZA"/>
        </w:rPr>
        <w:t>։</w:t>
      </w:r>
      <w:r w:rsidRPr="00E6597C">
        <w:rPr>
          <w:rFonts w:ascii="GHEA Grapalat" w:hAnsi="GHEA Grapalat"/>
          <w:i w:val="0"/>
          <w:lang w:val="af-ZA"/>
        </w:rPr>
        <w:t xml:space="preserve"> Բողոքարկումն իր</w:t>
      </w:r>
      <w:r w:rsidR="00EE73A8" w:rsidRPr="00E6597C">
        <w:rPr>
          <w:rFonts w:ascii="GHEA Grapalat" w:hAnsi="GHEA Grapalat"/>
          <w:i w:val="0"/>
          <w:lang w:val="af-ZA"/>
        </w:rPr>
        <w:t>ա</w:t>
      </w:r>
      <w:r w:rsidRPr="00E6597C">
        <w:rPr>
          <w:rFonts w:ascii="GHEA Grapalat" w:hAnsi="GHEA Grapalat"/>
          <w:i w:val="0"/>
          <w:lang w:val="af-ZA"/>
        </w:rPr>
        <w:t xml:space="preserve">կանացվում է սույն </w:t>
      </w:r>
      <w:r w:rsidR="00677658" w:rsidRPr="00E6597C">
        <w:rPr>
          <w:rFonts w:ascii="GHEA Grapalat" w:hAnsi="GHEA Grapalat"/>
          <w:i w:val="0"/>
          <w:lang w:val="af-ZA"/>
        </w:rPr>
        <w:t xml:space="preserve">մրցույթի </w:t>
      </w:r>
      <w:r w:rsidRPr="00E6597C">
        <w:rPr>
          <w:rFonts w:ascii="GHEA Grapalat" w:hAnsi="GHEA Grapalat"/>
          <w:i w:val="0"/>
          <w:lang w:val="af-ZA"/>
        </w:rPr>
        <w:t>հրավեր</w:t>
      </w:r>
      <w:r w:rsidR="00677658" w:rsidRPr="00E6597C">
        <w:rPr>
          <w:rFonts w:ascii="GHEA Grapalat" w:hAnsi="GHEA Grapalat"/>
          <w:i w:val="0"/>
          <w:lang w:val="af-ZA"/>
        </w:rPr>
        <w:t xml:space="preserve">ով </w:t>
      </w:r>
      <w:r w:rsidRPr="00E6597C">
        <w:rPr>
          <w:rFonts w:ascii="GHEA Grapalat" w:hAnsi="GHEA Grapalat"/>
          <w:i w:val="0"/>
          <w:lang w:val="af-ZA"/>
        </w:rPr>
        <w:t>սահմանված կարգով</w:t>
      </w:r>
      <w:r w:rsidR="004D5671" w:rsidRPr="00E6597C">
        <w:rPr>
          <w:rFonts w:ascii="GHEA Grapalat" w:hAnsi="GHEA Grapalat"/>
          <w:i w:val="0"/>
          <w:lang w:val="af-ZA"/>
        </w:rPr>
        <w:t>։</w:t>
      </w:r>
      <w:r w:rsidR="006E35A0" w:rsidRPr="00E6597C">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E6597C">
        <w:rPr>
          <w:rFonts w:ascii="GHEA Grapalat" w:hAnsi="GHEA Grapalat"/>
          <w:i w:val="0"/>
          <w:lang w:val="af-ZA"/>
        </w:rPr>
        <w:t xml:space="preserve">«900008000482» </w:t>
      </w:r>
      <w:r w:rsidR="006E35A0" w:rsidRPr="00E6597C">
        <w:rPr>
          <w:rFonts w:ascii="GHEA Grapalat" w:hAnsi="GHEA Grapalat"/>
          <w:i w:val="0"/>
          <w:lang w:val="af-ZA"/>
        </w:rPr>
        <w:t xml:space="preserve">գանձապետական հաշվեհամարին: </w:t>
      </w:r>
    </w:p>
    <w:p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E22B4A">
        <w:rPr>
          <w:rFonts w:ascii="GHEA Grapalat" w:hAnsi="GHEA Grapalat"/>
          <w:i w:val="0"/>
          <w:u w:val="single"/>
          <w:lang w:val="hy-AM"/>
        </w:rPr>
        <w:t>Աշխեն Հովհաննիսյան</w:t>
      </w:r>
      <w:r w:rsidR="009F18D0" w:rsidRPr="00E6597C">
        <w:rPr>
          <w:rFonts w:ascii="GHEA Grapalat" w:hAnsi="GHEA Grapalat"/>
          <w:i w:val="0"/>
          <w:lang w:val="af-ZA"/>
        </w:rPr>
        <w:t>ին</w:t>
      </w:r>
    </w:p>
    <w:p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rsidR="00754697" w:rsidRPr="00E22B4A" w:rsidRDefault="00754697" w:rsidP="00EF3662">
      <w:pPr>
        <w:pStyle w:val="a3"/>
        <w:spacing w:line="240" w:lineRule="auto"/>
        <w:rPr>
          <w:rFonts w:ascii="GHEA Grapalat" w:hAnsi="GHEA Grapalat"/>
          <w:i w:val="0"/>
          <w:u w:val="single"/>
          <w:lang w:val="hy-AM"/>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E22B4A">
        <w:rPr>
          <w:rFonts w:ascii="GHEA Grapalat" w:hAnsi="GHEA Grapalat"/>
          <w:i w:val="0"/>
          <w:u w:val="single"/>
          <w:lang w:val="hy-AM"/>
        </w:rPr>
        <w:t>+37498440324</w:t>
      </w:r>
    </w:p>
    <w:p w:rsidR="00754697" w:rsidRPr="00E22B4A" w:rsidRDefault="00754697" w:rsidP="00EF3662">
      <w:pPr>
        <w:pStyle w:val="a3"/>
        <w:spacing w:line="240" w:lineRule="auto"/>
        <w:rPr>
          <w:rFonts w:ascii="GHEA Grapalat" w:hAnsi="GHEA Grapalat"/>
          <w:i w:val="0"/>
          <w:u w:val="single"/>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E22B4A" w:rsidRPr="00E22B4A">
        <w:rPr>
          <w:rFonts w:ascii="GHEA Grapalat" w:hAnsi="GHEA Grapalat"/>
          <w:i w:val="0"/>
          <w:u w:val="single"/>
          <w:lang w:val="af-ZA"/>
        </w:rPr>
        <w:t>kasakh-village@mail.ru</w:t>
      </w:r>
    </w:p>
    <w:p w:rsidR="009F18D0" w:rsidRPr="00E6597C" w:rsidRDefault="009F18D0" w:rsidP="00EF3662">
      <w:pPr>
        <w:pStyle w:val="a3"/>
        <w:spacing w:line="240" w:lineRule="auto"/>
        <w:rPr>
          <w:rFonts w:ascii="GHEA Grapalat" w:hAnsi="GHEA Grapalat"/>
          <w:i w:val="0"/>
          <w:lang w:val="af-ZA"/>
        </w:rPr>
      </w:pPr>
    </w:p>
    <w:p w:rsidR="00754697" w:rsidRPr="00057DEA" w:rsidRDefault="00754697" w:rsidP="00EF3662">
      <w:pPr>
        <w:pStyle w:val="a3"/>
        <w:spacing w:line="240" w:lineRule="auto"/>
        <w:ind w:firstLine="0"/>
        <w:jc w:val="left"/>
        <w:rPr>
          <w:rFonts w:ascii="GHEA Grapalat" w:hAnsi="GHEA Grapalat"/>
          <w:i w:val="0"/>
          <w:u w:val="single"/>
          <w:lang w:val="af-ZA"/>
        </w:rPr>
      </w:pPr>
      <w:r w:rsidRPr="00E6597C">
        <w:rPr>
          <w:rFonts w:ascii="GHEA Grapalat" w:hAnsi="GHEA Grapalat"/>
          <w:i w:val="0"/>
          <w:lang w:val="af-ZA"/>
        </w:rPr>
        <w:t>Պատվիրատու</w:t>
      </w:r>
      <w:r w:rsidR="00E22B4A">
        <w:rPr>
          <w:rFonts w:ascii="GHEA Grapalat" w:hAnsi="GHEA Grapalat"/>
          <w:i w:val="0"/>
          <w:lang w:val="af-ZA"/>
        </w:rPr>
        <w:t xml:space="preserve">` </w:t>
      </w:r>
      <w:r w:rsidR="00E22B4A" w:rsidRPr="00E22B4A">
        <w:rPr>
          <w:rFonts w:ascii="GHEA Grapalat" w:hAnsi="GHEA Grapalat"/>
          <w:i w:val="0"/>
          <w:u w:val="single"/>
          <w:lang w:val="en-US"/>
        </w:rPr>
        <w:t>Քասախի</w:t>
      </w:r>
      <w:r w:rsidR="00E22B4A" w:rsidRPr="00057DEA">
        <w:rPr>
          <w:rFonts w:ascii="GHEA Grapalat" w:hAnsi="GHEA Grapalat"/>
          <w:i w:val="0"/>
          <w:u w:val="single"/>
          <w:lang w:val="af-ZA"/>
        </w:rPr>
        <w:t xml:space="preserve"> </w:t>
      </w:r>
      <w:r w:rsidR="00E22B4A" w:rsidRPr="00E22B4A">
        <w:rPr>
          <w:rFonts w:ascii="GHEA Grapalat" w:hAnsi="GHEA Grapalat"/>
          <w:i w:val="0"/>
          <w:u w:val="single"/>
          <w:lang w:val="en-US"/>
        </w:rPr>
        <w:t>համայնքապետարան</w:t>
      </w:r>
    </w:p>
    <w:p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sz w:val="16"/>
          <w:szCs w:val="16"/>
          <w:lang w:val="af-ZA"/>
        </w:rPr>
        <w:t>անվանումը</w:t>
      </w:r>
    </w:p>
    <w:p w:rsidR="00E22B4A" w:rsidRPr="00057DEA" w:rsidRDefault="00E22B4A" w:rsidP="00EF3662">
      <w:pPr>
        <w:pStyle w:val="aa"/>
        <w:spacing w:after="0"/>
        <w:ind w:firstLine="567"/>
        <w:jc w:val="right"/>
        <w:rPr>
          <w:rFonts w:ascii="GHEA Grapalat" w:hAnsi="GHEA Grapalat" w:cs="Sylfaen"/>
          <w:i/>
          <w:sz w:val="20"/>
          <w:szCs w:val="20"/>
          <w:lang w:val="af-ZA"/>
        </w:rPr>
      </w:pPr>
    </w:p>
    <w:p w:rsidR="00E22B4A" w:rsidRPr="00057DEA" w:rsidRDefault="00E22B4A" w:rsidP="00EF3662">
      <w:pPr>
        <w:pStyle w:val="aa"/>
        <w:spacing w:after="0"/>
        <w:ind w:firstLine="567"/>
        <w:jc w:val="right"/>
        <w:rPr>
          <w:rFonts w:ascii="GHEA Grapalat" w:hAnsi="GHEA Grapalat" w:cs="Sylfaen"/>
          <w:i/>
          <w:sz w:val="20"/>
          <w:szCs w:val="20"/>
          <w:lang w:val="af-ZA"/>
        </w:rPr>
      </w:pPr>
    </w:p>
    <w:p w:rsidR="00E22B4A" w:rsidRPr="00057DEA" w:rsidRDefault="00E22B4A" w:rsidP="00EF3662">
      <w:pPr>
        <w:pStyle w:val="aa"/>
        <w:spacing w:after="0"/>
        <w:ind w:firstLine="567"/>
        <w:jc w:val="right"/>
        <w:rPr>
          <w:rFonts w:ascii="GHEA Grapalat" w:hAnsi="GHEA Grapalat" w:cs="Sylfaen"/>
          <w:i/>
          <w:sz w:val="20"/>
          <w:szCs w:val="20"/>
          <w:lang w:val="af-ZA"/>
        </w:rPr>
      </w:pPr>
    </w:p>
    <w:p w:rsidR="00E22B4A" w:rsidRPr="00057DEA" w:rsidRDefault="00E22B4A" w:rsidP="00EF3662">
      <w:pPr>
        <w:pStyle w:val="aa"/>
        <w:spacing w:after="0"/>
        <w:ind w:firstLine="567"/>
        <w:jc w:val="right"/>
        <w:rPr>
          <w:rFonts w:ascii="GHEA Grapalat" w:hAnsi="GHEA Grapalat" w:cs="Sylfaen"/>
          <w:i/>
          <w:sz w:val="20"/>
          <w:szCs w:val="20"/>
          <w:lang w:val="af-ZA"/>
        </w:rPr>
      </w:pPr>
    </w:p>
    <w:p w:rsidR="00E22B4A" w:rsidRPr="00057DEA" w:rsidRDefault="00E22B4A" w:rsidP="00EF3662">
      <w:pPr>
        <w:pStyle w:val="aa"/>
        <w:spacing w:after="0"/>
        <w:ind w:firstLine="567"/>
        <w:jc w:val="right"/>
        <w:rPr>
          <w:rFonts w:ascii="GHEA Grapalat" w:hAnsi="GHEA Grapalat" w:cs="Sylfaen"/>
          <w:i/>
          <w:sz w:val="20"/>
          <w:szCs w:val="20"/>
          <w:lang w:val="af-ZA"/>
        </w:rPr>
      </w:pPr>
    </w:p>
    <w:p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rsidR="00096865" w:rsidRPr="00E6597C" w:rsidRDefault="00C17843"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ԿՄՔՀ-ԳՀԱՇՁԲ-</w:t>
      </w:r>
      <w:r w:rsidR="008525B2">
        <w:rPr>
          <w:rFonts w:ascii="GHEA Grapalat" w:hAnsi="GHEA Grapalat" w:cs="Sylfaen"/>
          <w:i/>
          <w:sz w:val="20"/>
          <w:szCs w:val="20"/>
          <w:u w:val="single"/>
          <w:lang w:val="af-ZA"/>
        </w:rPr>
        <w:t>20/05-1</w:t>
      </w:r>
      <w:r w:rsidR="00DD285B">
        <w:rPr>
          <w:rFonts w:ascii="GHEA Grapalat" w:hAnsi="GHEA Grapalat" w:cs="Sylfaen"/>
          <w:i/>
          <w:sz w:val="20"/>
          <w:szCs w:val="20"/>
          <w:u w:val="single"/>
          <w:lang w:val="af-ZA"/>
        </w:rPr>
        <w:tab/>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rsidR="00096865" w:rsidRPr="00E6597C" w:rsidRDefault="00E22B4A"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E22B4A">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E22B4A">
        <w:rPr>
          <w:rFonts w:ascii="GHEA Grapalat" w:hAnsi="GHEA Grapalat" w:cs="Sylfaen"/>
          <w:i/>
          <w:sz w:val="20"/>
          <w:szCs w:val="20"/>
          <w:lang w:val="af-ZA"/>
        </w:rPr>
        <w:t>20</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E22B4A">
        <w:rPr>
          <w:rFonts w:ascii="GHEA Grapalat" w:hAnsi="GHEA Grapalat" w:cs="Times Armenian"/>
          <w:i/>
          <w:sz w:val="20"/>
          <w:szCs w:val="20"/>
          <w:u w:val="single"/>
          <w:lang w:val="af-ZA"/>
        </w:rPr>
        <w:t xml:space="preserve">հուլիսի </w:t>
      </w:r>
      <w:r w:rsidR="00C17843">
        <w:rPr>
          <w:rFonts w:ascii="GHEA Grapalat" w:hAnsi="GHEA Grapalat" w:cs="Times Armenian"/>
          <w:i/>
          <w:sz w:val="20"/>
          <w:szCs w:val="20"/>
          <w:u w:val="single"/>
          <w:lang w:val="af-ZA"/>
        </w:rPr>
        <w:t>3</w:t>
      </w:r>
      <w:r w:rsidR="008525B2">
        <w:rPr>
          <w:rFonts w:ascii="GHEA Grapalat" w:hAnsi="GHEA Grapalat" w:cs="Times Armenian"/>
          <w:i/>
          <w:sz w:val="20"/>
          <w:szCs w:val="20"/>
          <w:u w:val="single"/>
          <w:lang w:val="af-ZA"/>
        </w:rPr>
        <w:t>0</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N</w:t>
      </w:r>
      <w:r w:rsidR="00E22B4A">
        <w:rPr>
          <w:rFonts w:ascii="GHEA Grapalat" w:hAnsi="GHEA Grapalat" w:cs="Times Armenian"/>
          <w:i/>
          <w:sz w:val="20"/>
          <w:szCs w:val="20"/>
          <w:lang w:val="af-ZA"/>
        </w:rPr>
        <w:t xml:space="preserve"> 1</w:t>
      </w:r>
      <w:r w:rsidRPr="00E6597C">
        <w:rPr>
          <w:rFonts w:ascii="GHEA Grapalat" w:hAnsi="GHEA Grapalat" w:cs="Sylfaen"/>
          <w:i/>
          <w:sz w:val="20"/>
          <w:szCs w:val="20"/>
        </w:rPr>
        <w:t>որոշմամբ</w:t>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A76C15" w:rsidP="00EF3662">
      <w:pPr>
        <w:pStyle w:val="aa"/>
        <w:ind w:right="-7" w:firstLine="567"/>
        <w:jc w:val="center"/>
        <w:rPr>
          <w:rFonts w:ascii="GHEA Grapalat" w:hAnsi="GHEA Grapalat"/>
          <w:lang w:val="af-ZA"/>
        </w:rPr>
      </w:pPr>
      <w:r w:rsidRPr="00E6597C">
        <w:rPr>
          <w:rFonts w:ascii="GHEA Grapalat" w:hAnsi="GHEA Grapalat" w:cs="Times Armenian"/>
          <w:i/>
          <w:lang w:val="af-ZA"/>
        </w:rPr>
        <w:t>«</w:t>
      </w:r>
      <w:r w:rsidR="00E22B4A" w:rsidRPr="00E22B4A">
        <w:rPr>
          <w:rFonts w:ascii="GHEA Grapalat" w:hAnsi="GHEA Grapalat" w:cs="Times Armenian"/>
          <w:i/>
        </w:rPr>
        <w:t>Քասախի</w:t>
      </w:r>
      <w:r w:rsidR="00E22B4A" w:rsidRPr="00E22B4A">
        <w:rPr>
          <w:rFonts w:ascii="GHEA Grapalat" w:hAnsi="GHEA Grapalat" w:cs="Times Armenian"/>
          <w:i/>
          <w:lang w:val="af-ZA"/>
        </w:rPr>
        <w:t xml:space="preserve"> </w:t>
      </w:r>
      <w:r w:rsidR="00E22B4A" w:rsidRPr="00E22B4A">
        <w:rPr>
          <w:rFonts w:ascii="GHEA Grapalat" w:hAnsi="GHEA Grapalat" w:cs="Times Armenian"/>
          <w:i/>
        </w:rPr>
        <w:t>համայնքապետարան</w:t>
      </w:r>
      <w:r w:rsidRPr="00E6597C">
        <w:rPr>
          <w:rFonts w:ascii="GHEA Grapalat" w:hAnsi="GHEA Grapalat" w:cs="Sylfaen"/>
          <w:i/>
          <w:lang w:val="af-ZA"/>
        </w:rPr>
        <w:t>»</w:t>
      </w:r>
    </w:p>
    <w:p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rsidR="00096865" w:rsidRPr="00E6597C" w:rsidRDefault="00096865" w:rsidP="00EF3662">
      <w:pPr>
        <w:pStyle w:val="aa"/>
        <w:ind w:right="-7" w:firstLine="567"/>
        <w:jc w:val="center"/>
        <w:rPr>
          <w:rFonts w:ascii="GHEA Grapalat" w:hAnsi="GHEA Grapalat" w:cs="Sylfaen"/>
          <w:lang w:val="af-ZA"/>
        </w:rPr>
      </w:pPr>
    </w:p>
    <w:p w:rsidR="00096865" w:rsidRPr="00E6597C" w:rsidRDefault="00096865" w:rsidP="00EF3662">
      <w:pPr>
        <w:pStyle w:val="aa"/>
        <w:ind w:right="-7" w:firstLine="567"/>
        <w:jc w:val="center"/>
        <w:rPr>
          <w:rFonts w:ascii="GHEA Grapalat" w:hAnsi="GHEA Grapalat" w:cs="Sylfaen"/>
          <w:lang w:val="af-ZA"/>
        </w:rPr>
      </w:pPr>
    </w:p>
    <w:p w:rsidR="00096865" w:rsidRPr="00236A45" w:rsidRDefault="002B32D6" w:rsidP="00EF3662">
      <w:pPr>
        <w:pStyle w:val="aa"/>
        <w:ind w:right="-7"/>
        <w:jc w:val="center"/>
        <w:rPr>
          <w:rFonts w:ascii="GHEA Grapalat" w:hAnsi="GHEA Grapalat"/>
          <w:b/>
          <w:szCs w:val="22"/>
          <w:lang w:val="af-ZA"/>
        </w:rPr>
      </w:pPr>
      <w:r w:rsidRPr="00236A45">
        <w:rPr>
          <w:rFonts w:ascii="GHEA Grapalat" w:hAnsi="GHEA Grapalat" w:cs="Sylfaen"/>
          <w:b/>
          <w:lang w:val="af-ZA"/>
        </w:rPr>
        <w:t>«</w:t>
      </w:r>
      <w:r w:rsidR="00E22B4A" w:rsidRPr="00236A45">
        <w:rPr>
          <w:rFonts w:ascii="GHEA Grapalat" w:hAnsi="GHEA Grapalat" w:cs="Sylfaen"/>
          <w:b/>
        </w:rPr>
        <w:t>ՔԱՍԱԽԻ</w:t>
      </w:r>
      <w:r w:rsidR="00E22B4A" w:rsidRPr="00236A45">
        <w:rPr>
          <w:rFonts w:ascii="GHEA Grapalat" w:hAnsi="GHEA Grapalat" w:cs="Sylfaen"/>
          <w:b/>
          <w:lang w:val="af-ZA"/>
        </w:rPr>
        <w:t xml:space="preserve"> </w:t>
      </w:r>
      <w:r w:rsidR="00E22B4A" w:rsidRPr="00236A45">
        <w:rPr>
          <w:rFonts w:ascii="GHEA Grapalat" w:hAnsi="GHEA Grapalat" w:cs="Sylfaen"/>
          <w:b/>
        </w:rPr>
        <w:t>ՀԱՄԱՅՆՔԱՊԵՏԱՐԱՆ</w:t>
      </w:r>
      <w:r w:rsidRPr="00236A45">
        <w:rPr>
          <w:rFonts w:ascii="GHEA Grapalat" w:hAnsi="GHEA Grapalat" w:cs="Sylfaen"/>
          <w:b/>
          <w:lang w:val="af-ZA"/>
        </w:rPr>
        <w:t>»-</w:t>
      </w:r>
      <w:r w:rsidRPr="00236A45">
        <w:rPr>
          <w:rFonts w:ascii="GHEA Grapalat" w:hAnsi="GHEA Grapalat" w:cs="Sylfaen"/>
          <w:b/>
        </w:rPr>
        <w:t>Ի</w:t>
      </w:r>
      <w:r w:rsidRPr="00236A45">
        <w:rPr>
          <w:rFonts w:ascii="GHEA Grapalat" w:hAnsi="GHEA Grapalat" w:cs="Sylfaen"/>
          <w:b/>
          <w:lang w:val="af-ZA"/>
        </w:rPr>
        <w:t xml:space="preserve"> </w:t>
      </w:r>
      <w:r w:rsidRPr="00236A45">
        <w:rPr>
          <w:rFonts w:ascii="GHEA Grapalat" w:hAnsi="GHEA Grapalat" w:cs="Sylfaen"/>
          <w:b/>
        </w:rPr>
        <w:t>ԿԱՐԻՔՆԵՐԻ</w:t>
      </w:r>
      <w:r w:rsidRPr="00236A45">
        <w:rPr>
          <w:rFonts w:ascii="GHEA Grapalat" w:hAnsi="GHEA Grapalat" w:cs="Times Armenian"/>
          <w:b/>
          <w:lang w:val="af-ZA"/>
        </w:rPr>
        <w:t xml:space="preserve"> </w:t>
      </w:r>
      <w:r w:rsidRPr="00236A45">
        <w:rPr>
          <w:rFonts w:ascii="GHEA Grapalat" w:hAnsi="GHEA Grapalat" w:cs="Sylfaen"/>
          <w:b/>
        </w:rPr>
        <w:t>ՀԱՄԱՐ</w:t>
      </w:r>
      <w:r w:rsidRPr="00236A45">
        <w:rPr>
          <w:rFonts w:ascii="GHEA Grapalat" w:hAnsi="GHEA Grapalat" w:cs="Times Armenian"/>
          <w:b/>
          <w:lang w:val="af-ZA"/>
        </w:rPr>
        <w:t xml:space="preserve">` </w:t>
      </w:r>
      <w:r w:rsidRPr="00236A45">
        <w:rPr>
          <w:rFonts w:ascii="GHEA Grapalat" w:hAnsi="GHEA Grapalat" w:cs="Sylfaen"/>
          <w:b/>
          <w:lang w:val="af-ZA"/>
        </w:rPr>
        <w:t>«</w:t>
      </w:r>
      <w:r w:rsidR="00E22B4A" w:rsidRPr="00236A45">
        <w:rPr>
          <w:rFonts w:ascii="GHEA Grapalat" w:hAnsi="GHEA Grapalat" w:cs="Sylfaen"/>
          <w:b/>
        </w:rPr>
        <w:t>ՔԱՍԱԽ</w:t>
      </w:r>
      <w:r w:rsidR="00E22B4A" w:rsidRPr="00236A45">
        <w:rPr>
          <w:rFonts w:ascii="GHEA Grapalat" w:hAnsi="GHEA Grapalat" w:cs="Sylfaen"/>
          <w:b/>
          <w:lang w:val="af-ZA"/>
        </w:rPr>
        <w:t xml:space="preserve"> </w:t>
      </w:r>
      <w:r w:rsidR="00E22B4A" w:rsidRPr="00236A45">
        <w:rPr>
          <w:rFonts w:ascii="GHEA Grapalat" w:hAnsi="GHEA Grapalat" w:cs="Sylfaen"/>
          <w:b/>
        </w:rPr>
        <w:t>ՀԱՄԱՅՆՔԻ</w:t>
      </w:r>
      <w:r w:rsidR="00E22B4A" w:rsidRPr="00236A45">
        <w:rPr>
          <w:rFonts w:ascii="GHEA Grapalat" w:hAnsi="GHEA Grapalat" w:cs="Sylfaen"/>
          <w:b/>
          <w:lang w:val="af-ZA"/>
        </w:rPr>
        <w:t xml:space="preserve"> </w:t>
      </w:r>
      <w:r w:rsidR="00E22B4A" w:rsidRPr="00236A45">
        <w:rPr>
          <w:rFonts w:ascii="GHEA Grapalat" w:hAnsi="GHEA Grapalat" w:cs="Sylfaen"/>
          <w:b/>
        </w:rPr>
        <w:t>ՓՈՂՈՑՆԵՐԻ</w:t>
      </w:r>
      <w:r w:rsidR="00E22B4A" w:rsidRPr="00236A45">
        <w:rPr>
          <w:rFonts w:ascii="GHEA Grapalat" w:hAnsi="GHEA Grapalat" w:cs="Sylfaen"/>
          <w:b/>
          <w:lang w:val="af-ZA"/>
        </w:rPr>
        <w:t xml:space="preserve"> </w:t>
      </w:r>
      <w:r w:rsidR="00E22B4A" w:rsidRPr="00236A45">
        <w:rPr>
          <w:rFonts w:ascii="GHEA Grapalat" w:hAnsi="GHEA Grapalat" w:cs="Sylfaen"/>
          <w:b/>
        </w:rPr>
        <w:t>ԱՍՖԱԼՏԲԵՏՈՆԵ</w:t>
      </w:r>
      <w:r w:rsidR="00E22B4A" w:rsidRPr="00236A45">
        <w:rPr>
          <w:rFonts w:ascii="GHEA Grapalat" w:hAnsi="GHEA Grapalat" w:cs="Sylfaen"/>
          <w:b/>
          <w:lang w:val="af-ZA"/>
        </w:rPr>
        <w:t xml:space="preserve"> </w:t>
      </w:r>
      <w:r w:rsidR="00E22B4A" w:rsidRPr="00236A45">
        <w:rPr>
          <w:rFonts w:ascii="GHEA Grapalat" w:hAnsi="GHEA Grapalat" w:cs="Sylfaen"/>
          <w:b/>
        </w:rPr>
        <w:t>ԾԱԾԿԻ</w:t>
      </w:r>
      <w:r w:rsidR="00E22B4A" w:rsidRPr="00236A45">
        <w:rPr>
          <w:rFonts w:ascii="GHEA Grapalat" w:hAnsi="GHEA Grapalat" w:cs="Sylfaen"/>
          <w:b/>
          <w:lang w:val="af-ZA"/>
        </w:rPr>
        <w:t xml:space="preserve"> </w:t>
      </w:r>
      <w:r w:rsidR="00E22B4A" w:rsidRPr="00236A45">
        <w:rPr>
          <w:rFonts w:ascii="GHEA Grapalat" w:hAnsi="GHEA Grapalat" w:cs="Sylfaen"/>
          <w:b/>
        </w:rPr>
        <w:t>ՓՈՍԱՅԻՆ</w:t>
      </w:r>
      <w:r w:rsidR="00E22B4A" w:rsidRPr="00236A45">
        <w:rPr>
          <w:rFonts w:ascii="GHEA Grapalat" w:hAnsi="GHEA Grapalat" w:cs="Sylfaen"/>
          <w:b/>
          <w:lang w:val="af-ZA"/>
        </w:rPr>
        <w:t xml:space="preserve"> </w:t>
      </w:r>
      <w:r w:rsidR="00E22B4A" w:rsidRPr="00236A45">
        <w:rPr>
          <w:rFonts w:ascii="GHEA Grapalat" w:hAnsi="GHEA Grapalat" w:cs="Sylfaen"/>
          <w:b/>
        </w:rPr>
        <w:t>ՆՈՐՈԳՄԱՆ</w:t>
      </w:r>
      <w:r w:rsidR="00E22B4A" w:rsidRPr="00236A45">
        <w:rPr>
          <w:rFonts w:ascii="GHEA Grapalat" w:hAnsi="GHEA Grapalat" w:cs="Sylfaen"/>
          <w:b/>
          <w:lang w:val="af-ZA"/>
        </w:rPr>
        <w:t xml:space="preserve"> </w:t>
      </w:r>
      <w:r w:rsidR="00E22B4A" w:rsidRPr="00236A45">
        <w:rPr>
          <w:rFonts w:ascii="GHEA Grapalat" w:hAnsi="GHEA Grapalat" w:cs="Sylfaen"/>
          <w:b/>
        </w:rPr>
        <w:t>ԱՇԽԱՏԱՆՔՆԵՐ</w:t>
      </w:r>
      <w:r w:rsidRPr="00236A45">
        <w:rPr>
          <w:rFonts w:ascii="GHEA Grapalat" w:hAnsi="GHEA Grapalat" w:cs="Sylfaen"/>
          <w:b/>
          <w:lang w:val="af-ZA"/>
        </w:rPr>
        <w:t xml:space="preserve">» </w:t>
      </w:r>
      <w:r w:rsidRPr="00236A45">
        <w:rPr>
          <w:rFonts w:ascii="GHEA Grapalat" w:hAnsi="GHEA Grapalat" w:cs="Sylfaen"/>
          <w:b/>
        </w:rPr>
        <w:t>ՁԵՌՔԲԵՐՄԱՆ</w:t>
      </w:r>
      <w:r w:rsidRPr="00236A45">
        <w:rPr>
          <w:rFonts w:ascii="GHEA Grapalat" w:hAnsi="GHEA Grapalat" w:cs="Times Armenian"/>
          <w:b/>
          <w:lang w:val="af-ZA"/>
        </w:rPr>
        <w:t xml:space="preserve"> </w:t>
      </w:r>
      <w:r w:rsidRPr="00236A45">
        <w:rPr>
          <w:rFonts w:ascii="GHEA Grapalat" w:hAnsi="GHEA Grapalat" w:cs="Sylfaen"/>
          <w:b/>
        </w:rPr>
        <w:t>ՆՊԱՏԱԿՈՎ</w:t>
      </w:r>
      <w:r w:rsidRPr="00236A45">
        <w:rPr>
          <w:rFonts w:ascii="GHEA Grapalat" w:hAnsi="GHEA Grapalat" w:cs="Sylfaen"/>
          <w:b/>
          <w:lang w:val="af-ZA"/>
        </w:rPr>
        <w:t xml:space="preserve"> </w:t>
      </w:r>
      <w:r w:rsidRPr="00236A45">
        <w:rPr>
          <w:rFonts w:ascii="GHEA Grapalat" w:hAnsi="GHEA Grapalat" w:cs="Times Armenian"/>
          <w:b/>
          <w:lang w:val="af-ZA"/>
        </w:rPr>
        <w:t xml:space="preserve"> </w:t>
      </w:r>
      <w:r w:rsidRPr="00236A45">
        <w:rPr>
          <w:rFonts w:ascii="GHEA Grapalat" w:hAnsi="GHEA Grapalat" w:cs="Sylfaen"/>
          <w:b/>
        </w:rPr>
        <w:t>ՀԱՅՏԱՐԱՐՎԱԾ</w:t>
      </w:r>
      <w:r w:rsidRPr="00236A45">
        <w:rPr>
          <w:rFonts w:ascii="GHEA Grapalat" w:hAnsi="GHEA Grapalat" w:cs="Times Armenian"/>
          <w:b/>
          <w:lang w:val="af-ZA"/>
        </w:rPr>
        <w:t xml:space="preserve"> </w:t>
      </w:r>
      <w:r w:rsidR="00E22B4A" w:rsidRPr="00236A45">
        <w:rPr>
          <w:rFonts w:ascii="GHEA Grapalat" w:hAnsi="GHEA Grapalat" w:cs="Sylfaen"/>
          <w:b/>
        </w:rPr>
        <w:t>ԳՆԱՆՇՄԱՆ</w:t>
      </w:r>
      <w:r w:rsidR="00E22B4A" w:rsidRPr="00236A45">
        <w:rPr>
          <w:rFonts w:ascii="GHEA Grapalat" w:hAnsi="GHEA Grapalat" w:cs="Sylfaen"/>
          <w:b/>
          <w:lang w:val="af-ZA"/>
        </w:rPr>
        <w:t xml:space="preserve"> </w:t>
      </w:r>
      <w:r w:rsidR="00E22B4A" w:rsidRPr="00236A45">
        <w:rPr>
          <w:rFonts w:ascii="GHEA Grapalat" w:hAnsi="GHEA Grapalat" w:cs="Sylfaen"/>
          <w:b/>
        </w:rPr>
        <w:t>ՀԱՐՑՄԱՆ</w:t>
      </w:r>
    </w:p>
    <w:p w:rsidR="00096865" w:rsidRPr="00E6597C" w:rsidRDefault="00096865" w:rsidP="00EF3662">
      <w:pPr>
        <w:pStyle w:val="aa"/>
        <w:ind w:right="-7"/>
        <w:jc w:val="center"/>
        <w:rPr>
          <w:rFonts w:ascii="GHEA Grapalat" w:hAnsi="GHEA Grapalat"/>
          <w:szCs w:val="22"/>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2B32D6" w:rsidRPr="00E6597C" w:rsidRDefault="002B32D6"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rsidR="00096865" w:rsidRPr="00E6597C" w:rsidRDefault="00096865" w:rsidP="00EF3662">
      <w:pPr>
        <w:ind w:firstLine="567"/>
        <w:jc w:val="center"/>
        <w:rPr>
          <w:rFonts w:ascii="GHEA Grapalat" w:hAnsi="GHEA Grapalat"/>
          <w:b/>
          <w:sz w:val="20"/>
          <w:szCs w:val="22"/>
          <w:lang w:val="af-ZA"/>
        </w:rPr>
      </w:pPr>
    </w:p>
    <w:p w:rsidR="00160AE4" w:rsidRPr="00E6597C" w:rsidRDefault="00160AE4" w:rsidP="00EF3662">
      <w:pPr>
        <w:ind w:firstLine="567"/>
        <w:jc w:val="center"/>
        <w:rPr>
          <w:rFonts w:ascii="GHEA Grapalat" w:hAnsi="GHEA Grapalat" w:cs="Sylfaen"/>
          <w:b/>
          <w:sz w:val="22"/>
          <w:szCs w:val="22"/>
          <w:lang w:val="af-ZA"/>
        </w:rPr>
      </w:pPr>
    </w:p>
    <w:p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160AE4" w:rsidRPr="00E6597C" w:rsidRDefault="00160AE4" w:rsidP="00EF3662">
      <w:pPr>
        <w:ind w:firstLine="567"/>
        <w:jc w:val="center"/>
        <w:rPr>
          <w:rFonts w:ascii="GHEA Grapalat" w:hAnsi="GHEA Grapalat"/>
          <w:i/>
          <w:sz w:val="20"/>
          <w:lang w:val="af-ZA"/>
        </w:rPr>
      </w:pPr>
    </w:p>
    <w:p w:rsidR="00096865" w:rsidRPr="00236A45" w:rsidRDefault="00236A45" w:rsidP="00236A45">
      <w:pPr>
        <w:ind w:firstLine="567"/>
        <w:jc w:val="both"/>
        <w:rPr>
          <w:rFonts w:ascii="GHEA Grapalat" w:hAnsi="GHEA Grapalat"/>
          <w:sz w:val="16"/>
          <w:szCs w:val="16"/>
          <w:lang w:val="af-ZA"/>
        </w:rPr>
      </w:pPr>
      <w:r w:rsidRPr="00236A45">
        <w:rPr>
          <w:rFonts w:ascii="GHEA Grapalat" w:hAnsi="GHEA Grapalat"/>
          <w:b/>
          <w:sz w:val="20"/>
          <w:szCs w:val="20"/>
          <w:lang w:val="af-ZA"/>
        </w:rPr>
        <w:t>ՔԱՍԱԽԻ ՀԱՄԱՅՆՔԱՊԵՏԱՐԱՆ</w:t>
      </w:r>
      <w:r w:rsidRPr="00E6597C">
        <w:rPr>
          <w:rFonts w:ascii="GHEA Grapalat" w:hAnsi="GHEA Grapalat"/>
          <w:b/>
          <w:sz w:val="20"/>
          <w:lang w:val="af-ZA"/>
        </w:rPr>
        <w:t xml:space="preserve"> </w:t>
      </w:r>
      <w:r w:rsidR="00160AE4" w:rsidRPr="00E6597C">
        <w:rPr>
          <w:rFonts w:ascii="GHEA Grapalat" w:hAnsi="GHEA Grapalat"/>
          <w:b/>
          <w:sz w:val="20"/>
          <w:lang w:val="af-ZA"/>
        </w:rPr>
        <w:t>ԿԱՐԻՔՆԵՐԻ ՀԱՄԱՐ</w:t>
      </w:r>
      <w:r w:rsidR="00160AE4" w:rsidRPr="00E6597C">
        <w:rPr>
          <w:rFonts w:ascii="GHEA Grapalat" w:hAnsi="GHEA Grapalat"/>
          <w:sz w:val="20"/>
          <w:lang w:val="af-ZA"/>
        </w:rPr>
        <w:t xml:space="preserve">   </w:t>
      </w:r>
      <w:r w:rsidRPr="00236A45">
        <w:rPr>
          <w:rFonts w:ascii="GHEA Grapalat" w:hAnsi="GHEA Grapalat"/>
          <w:b/>
          <w:sz w:val="20"/>
          <w:szCs w:val="20"/>
          <w:lang w:val="af-ZA"/>
        </w:rPr>
        <w:t>ՔԱՍԱԽ ՀԱՄԱՅՆՔԻ ՓՈՂՈՑՆԵՐԻ ԱՍՖԱԼՏԲԵՏՈՆԵ ԾԱԾԿԻ ՓՈՍԱՅԻՆ ՆՈՐՈԳՄԱՆ ԱՇԽԱՏԱՆՔՆԵՐԻ</w:t>
      </w:r>
      <w:r>
        <w:rPr>
          <w:rFonts w:ascii="GHEA Grapalat" w:hAnsi="GHEA Grapalat"/>
          <w:sz w:val="20"/>
          <w:lang w:val="af-ZA"/>
        </w:rPr>
        <w:t xml:space="preserve"> </w:t>
      </w:r>
      <w:r w:rsidRPr="00236A45">
        <w:rPr>
          <w:rFonts w:ascii="GHEA Grapalat" w:hAnsi="GHEA Grapalat"/>
          <w:b/>
          <w:sz w:val="20"/>
          <w:lang w:val="af-ZA"/>
        </w:rPr>
        <w:t>ԿԱՏԱՐՄԱՆ</w:t>
      </w:r>
      <w:r>
        <w:rPr>
          <w:rFonts w:ascii="GHEA Grapalat" w:hAnsi="GHEA Grapalat"/>
          <w:sz w:val="20"/>
          <w:lang w:val="af-ZA"/>
        </w:rPr>
        <w:t xml:space="preserve"> </w:t>
      </w:r>
      <w:r w:rsidR="00160AE4" w:rsidRPr="00E6597C">
        <w:rPr>
          <w:rFonts w:ascii="GHEA Grapalat" w:hAnsi="GHEA Grapalat"/>
          <w:b/>
          <w:sz w:val="20"/>
          <w:lang w:val="af-ZA"/>
        </w:rPr>
        <w:t xml:space="preserve">ՁԵՌՔԲԵՐՄԱՆ ՆՊԱՏԱԿՈՎ ՀԱՅՏԱՐԱՐՎԱԾ </w:t>
      </w:r>
      <w:r w:rsidR="00E22B4A">
        <w:rPr>
          <w:rFonts w:ascii="GHEA Grapalat" w:hAnsi="GHEA Grapalat"/>
          <w:b/>
          <w:sz w:val="20"/>
          <w:lang w:val="af-ZA"/>
        </w:rPr>
        <w:t>ԳՆԱՆՇՄԱՆ ՀԱՐՑՄԱՆ</w:t>
      </w:r>
      <w:r w:rsidR="00160AE4" w:rsidRPr="00E6597C">
        <w:rPr>
          <w:rFonts w:ascii="GHEA Grapalat" w:hAnsi="GHEA Grapalat"/>
          <w:b/>
          <w:sz w:val="20"/>
          <w:lang w:val="af-ZA"/>
        </w:rPr>
        <w:t xml:space="preserve"> ՀՐԱՎԵՐԻ</w:t>
      </w:r>
    </w:p>
    <w:p w:rsidR="00C67E80" w:rsidRPr="00E6597C" w:rsidRDefault="00C67E80" w:rsidP="00EF3662">
      <w:pPr>
        <w:ind w:firstLine="567"/>
        <w:jc w:val="center"/>
        <w:rPr>
          <w:rFonts w:ascii="GHEA Grapalat" w:hAnsi="GHEA Grapalat" w:cs="Sylfaen"/>
          <w:b/>
          <w:sz w:val="20"/>
          <w:szCs w:val="22"/>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340083" w:rsidRPr="00E6597C">
        <w:rPr>
          <w:rStyle w:val="af6"/>
          <w:rFonts w:ascii="GHEA Grapalat" w:hAnsi="GHEA Grapalat" w:cs="Sylfaen"/>
          <w:sz w:val="20"/>
        </w:rPr>
        <w:footnoteReference w:id="2"/>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E22B4A">
        <w:rPr>
          <w:rFonts w:ascii="GHEA Grapalat" w:hAnsi="GHEA Grapalat" w:cs="Sylfaen"/>
          <w:b/>
          <w:sz w:val="20"/>
        </w:rPr>
        <w:t>ԳՆԱՆՇՄԱՆ</w:t>
      </w:r>
      <w:r w:rsidR="00E22B4A" w:rsidRPr="00057DEA">
        <w:rPr>
          <w:rFonts w:ascii="GHEA Grapalat" w:hAnsi="GHEA Grapalat" w:cs="Sylfaen"/>
          <w:b/>
          <w:sz w:val="20"/>
          <w:lang w:val="af-ZA"/>
        </w:rPr>
        <w:t xml:space="preserve"> </w:t>
      </w:r>
      <w:r w:rsidR="00E22B4A">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A55E59" w:rsidRPr="00E6597C" w:rsidRDefault="00A55E59" w:rsidP="00EF3662">
      <w:pPr>
        <w:ind w:firstLine="1134"/>
        <w:jc w:val="both"/>
        <w:rPr>
          <w:rFonts w:ascii="GHEA Grapalat" w:hAnsi="GHEA Grapalat" w:cs="Times Armenian"/>
          <w:sz w:val="20"/>
          <w:lang w:val="af-ZA"/>
        </w:rPr>
      </w:pPr>
    </w:p>
    <w:p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C17843">
        <w:rPr>
          <w:rFonts w:ascii="GHEA Grapalat" w:hAnsi="GHEA Grapalat" w:cs="Times Armenian"/>
          <w:sz w:val="20"/>
          <w:lang w:val="af-ZA"/>
        </w:rPr>
        <w:t>ԿՄՔՀ-ԳՀԱՇՁԲ-</w:t>
      </w:r>
      <w:r w:rsidR="008525B2">
        <w:rPr>
          <w:rFonts w:ascii="GHEA Grapalat" w:hAnsi="GHEA Grapalat" w:cs="Times Armenian"/>
          <w:sz w:val="20"/>
          <w:lang w:val="af-ZA"/>
        </w:rPr>
        <w:t>20/05-1</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E22B4A">
        <w:rPr>
          <w:rFonts w:ascii="GHEA Grapalat" w:hAnsi="GHEA Grapalat" w:cs="Sylfaen"/>
          <w:sz w:val="20"/>
        </w:rPr>
        <w:t>գնանշման</w:t>
      </w:r>
      <w:r w:rsidR="00E22B4A" w:rsidRPr="00E22B4A">
        <w:rPr>
          <w:rFonts w:ascii="GHEA Grapalat" w:hAnsi="GHEA Grapalat" w:cs="Sylfaen"/>
          <w:sz w:val="20"/>
          <w:lang w:val="af-ZA"/>
        </w:rPr>
        <w:t xml:space="preserve"> </w:t>
      </w:r>
      <w:r w:rsidR="00E22B4A">
        <w:rPr>
          <w:rFonts w:ascii="GHEA Grapalat" w:hAnsi="GHEA Grapalat" w:cs="Sylfaen"/>
          <w:sz w:val="20"/>
        </w:rPr>
        <w:t>հարցման</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236A45">
        <w:rPr>
          <w:rFonts w:ascii="GHEA Grapalat" w:hAnsi="GHEA Grapalat" w:cs="Sylfaen"/>
          <w:sz w:val="20"/>
        </w:rPr>
        <w:t>Քասախի</w:t>
      </w:r>
      <w:r w:rsidR="00236A45" w:rsidRPr="00236A45">
        <w:rPr>
          <w:rFonts w:ascii="GHEA Grapalat" w:hAnsi="GHEA Grapalat" w:cs="Sylfaen"/>
          <w:sz w:val="20"/>
          <w:lang w:val="af-ZA"/>
        </w:rPr>
        <w:t xml:space="preserve"> </w:t>
      </w:r>
      <w:r w:rsidR="00236A45">
        <w:rPr>
          <w:rFonts w:ascii="GHEA Grapalat" w:hAnsi="GHEA Grapalat" w:cs="Sylfaen"/>
          <w:sz w:val="20"/>
        </w:rPr>
        <w:t>համայնքապետարան</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E6597C">
        <w:rPr>
          <w:rFonts w:ascii="GHEA Grapalat" w:hAnsi="GHEA Grapalat"/>
          <w:sz w:val="24"/>
          <w:szCs w:val="24"/>
        </w:rPr>
        <w:t>«</w:t>
      </w:r>
      <w:r w:rsidR="003E1421" w:rsidRPr="00E6597C">
        <w:rPr>
          <w:rFonts w:ascii="GHEA Grapalat" w:hAnsi="GHEA Grapalat"/>
          <w:vertAlign w:val="subscript"/>
        </w:rPr>
        <w:t xml:space="preserve"> </w:t>
      </w:r>
      <w:r w:rsidR="00236A45">
        <w:rPr>
          <w:rFonts w:ascii="GHEA Grapalat" w:hAnsi="GHEA Grapalat"/>
          <w:lang w:val="hy-AM"/>
        </w:rPr>
        <w:t>kasakh-village@mail.ru</w:t>
      </w:r>
      <w:r w:rsidR="00B2681D" w:rsidRPr="00E6597C">
        <w:rPr>
          <w:rFonts w:ascii="GHEA Grapalat" w:hAnsi="GHEA Grapalat"/>
          <w:sz w:val="24"/>
          <w:szCs w:val="24"/>
        </w:rPr>
        <w:t>»</w:t>
      </w:r>
    </w:p>
    <w:p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6597C" w:rsidRDefault="002B32D6" w:rsidP="00EF3662">
      <w:pPr>
        <w:ind w:left="360"/>
        <w:jc w:val="center"/>
        <w:rPr>
          <w:rFonts w:ascii="GHEA Grapalat" w:hAnsi="GHEA Grapalat" w:cs="Sylfaen"/>
          <w:b/>
          <w:sz w:val="20"/>
        </w:rPr>
      </w:pPr>
    </w:p>
    <w:p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A76C15" w:rsidRPr="00292029">
        <w:rPr>
          <w:rFonts w:ascii="GHEA Grapalat" w:hAnsi="GHEA Grapalat" w:cs="Sylfaen"/>
          <w:i w:val="0"/>
          <w:lang w:val="af-ZA"/>
        </w:rPr>
        <w:t>«</w:t>
      </w:r>
      <w:r w:rsidR="00292029">
        <w:rPr>
          <w:rFonts w:ascii="GHEA Grapalat" w:hAnsi="GHEA Grapalat" w:cs="Sylfaen"/>
          <w:i w:val="0"/>
          <w:lang w:val="ru-RU"/>
        </w:rPr>
        <w:t>Քասախի</w:t>
      </w:r>
      <w:r w:rsidR="00292029" w:rsidRPr="00292029">
        <w:rPr>
          <w:rFonts w:ascii="GHEA Grapalat" w:hAnsi="GHEA Grapalat" w:cs="Sylfaen"/>
          <w:i w:val="0"/>
          <w:lang w:val="en-US"/>
        </w:rPr>
        <w:t xml:space="preserve"> </w:t>
      </w:r>
      <w:r w:rsidR="00292029">
        <w:rPr>
          <w:rFonts w:ascii="GHEA Grapalat" w:hAnsi="GHEA Grapalat" w:cs="Sylfaen"/>
          <w:i w:val="0"/>
          <w:lang w:val="ru-RU"/>
        </w:rPr>
        <w:t>համայնքապետարան</w:t>
      </w:r>
      <w:r w:rsidR="00A76C15" w:rsidRPr="00292029">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A76C15" w:rsidRPr="00292029">
        <w:rPr>
          <w:rFonts w:ascii="GHEA Grapalat" w:hAnsi="GHEA Grapalat"/>
          <w:i w:val="0"/>
          <w:lang w:val="af-ZA"/>
        </w:rPr>
        <w:t>«</w:t>
      </w:r>
      <w:r w:rsidR="00E22B4A" w:rsidRPr="00292029">
        <w:rPr>
          <w:rFonts w:ascii="GHEA Grapalat" w:hAnsi="GHEA Grapalat" w:cs="Sylfaen"/>
          <w:i w:val="0"/>
        </w:rPr>
        <w:t>Քասախ համայնքի փողոցների ասֆալտբետոնե ծածկի փոսային նորոգման աշխատանքներ</w:t>
      </w:r>
      <w:r w:rsidR="00292029">
        <w:rPr>
          <w:rFonts w:ascii="GHEA Grapalat" w:hAnsi="GHEA Grapalat" w:cs="Sylfaen"/>
          <w:i w:val="0"/>
          <w:lang w:val="ru-RU"/>
        </w:rPr>
        <w:t>ի</w:t>
      </w:r>
      <w:r w:rsidR="00292029" w:rsidRPr="00292029">
        <w:rPr>
          <w:rFonts w:ascii="GHEA Grapalat" w:hAnsi="GHEA Grapalat" w:cs="Sylfaen"/>
          <w:i w:val="0"/>
          <w:lang w:val="en-US"/>
        </w:rPr>
        <w:t xml:space="preserve"> </w:t>
      </w:r>
      <w:r w:rsidR="00292029">
        <w:rPr>
          <w:rFonts w:ascii="GHEA Grapalat" w:hAnsi="GHEA Grapalat" w:cs="Sylfaen"/>
          <w:i w:val="0"/>
          <w:lang w:val="ru-RU"/>
        </w:rPr>
        <w:t>կատարման</w:t>
      </w:r>
      <w:r w:rsidR="00A76C15" w:rsidRPr="00292029">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096865" w:rsidRPr="00292029">
        <w:rPr>
          <w:rFonts w:ascii="GHEA Grapalat" w:hAnsi="GHEA Grapalat"/>
          <w:i w:val="0"/>
        </w:rPr>
        <w:t>Չափաբաժինների</w:t>
      </w:r>
      <w:r w:rsidR="00096865" w:rsidRPr="00292029">
        <w:rPr>
          <w:rFonts w:ascii="GHEA Grapalat" w:hAnsi="GHEA Grapalat"/>
          <w:i w:val="0"/>
          <w:lang w:val="af-ZA"/>
        </w:rPr>
        <w:t xml:space="preserve"> </w:t>
      </w:r>
      <w:r w:rsidR="00096865" w:rsidRPr="00292029">
        <w:rPr>
          <w:rFonts w:ascii="GHEA Grapalat" w:hAnsi="GHEA Grapalat"/>
          <w:i w:val="0"/>
        </w:rPr>
        <w:t>քանակը</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E6597C">
        <w:tc>
          <w:tcPr>
            <w:tcW w:w="1530" w:type="dxa"/>
            <w:vAlign w:val="center"/>
          </w:tcPr>
          <w:p w:rsidR="00096865" w:rsidRPr="00E6597C" w:rsidRDefault="00096865" w:rsidP="00EF3662">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Չափաբաժինների համարները</w:t>
            </w:r>
          </w:p>
        </w:tc>
        <w:tc>
          <w:tcPr>
            <w:tcW w:w="8820" w:type="dxa"/>
            <w:vAlign w:val="center"/>
          </w:tcPr>
          <w:p w:rsidR="00096865" w:rsidRPr="00E6597C" w:rsidRDefault="00096865"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096865" w:rsidRPr="008525B2">
        <w:tc>
          <w:tcPr>
            <w:tcW w:w="1530" w:type="dxa"/>
            <w:vAlign w:val="center"/>
          </w:tcPr>
          <w:p w:rsidR="00096865" w:rsidRPr="00E6597C" w:rsidRDefault="00096865"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8820" w:type="dxa"/>
            <w:vAlign w:val="center"/>
          </w:tcPr>
          <w:p w:rsidR="00096865" w:rsidRPr="00292029" w:rsidRDefault="00A76C15" w:rsidP="00292029">
            <w:pPr>
              <w:pStyle w:val="23"/>
              <w:spacing w:line="240" w:lineRule="auto"/>
              <w:ind w:firstLine="0"/>
              <w:rPr>
                <w:rFonts w:ascii="GHEA Grapalat" w:hAnsi="GHEA Grapalat"/>
                <w:u w:val="single"/>
              </w:rPr>
            </w:pPr>
            <w:r w:rsidRPr="00292029">
              <w:rPr>
                <w:rFonts w:ascii="GHEA Grapalat" w:hAnsi="GHEA Grapalat"/>
                <w:u w:val="single"/>
              </w:rPr>
              <w:t>«</w:t>
            </w:r>
            <w:r w:rsidR="00292029" w:rsidRPr="00292029">
              <w:rPr>
                <w:rFonts w:ascii="GHEA Grapalat" w:hAnsi="GHEA Grapalat" w:cs="Sylfaen"/>
                <w:i/>
              </w:rPr>
              <w:t>Քասախ համայնքի փողոցների ասֆալտբետոնե ծածկի փոսային նորոգման աշխատանք</w:t>
            </w:r>
            <w:r w:rsidR="00292029">
              <w:rPr>
                <w:rFonts w:ascii="GHEA Grapalat" w:hAnsi="GHEA Grapalat" w:cs="Sylfaen"/>
                <w:i/>
              </w:rPr>
              <w:softHyphen/>
            </w:r>
            <w:r w:rsidR="00292029" w:rsidRPr="00292029">
              <w:rPr>
                <w:rFonts w:ascii="GHEA Grapalat" w:hAnsi="GHEA Grapalat" w:cs="Sylfaen"/>
                <w:i/>
              </w:rPr>
              <w:t>ներ</w:t>
            </w:r>
            <w:r w:rsidR="00292029">
              <w:rPr>
                <w:rFonts w:ascii="GHEA Grapalat" w:hAnsi="GHEA Grapalat" w:cs="Sylfaen"/>
                <w:i/>
                <w:lang w:val="ru-RU"/>
              </w:rPr>
              <w:t>ի</w:t>
            </w:r>
            <w:r w:rsidR="00292029" w:rsidRPr="00292029">
              <w:rPr>
                <w:rFonts w:ascii="GHEA Grapalat" w:hAnsi="GHEA Grapalat" w:cs="Sylfaen"/>
                <w:i/>
              </w:rPr>
              <w:t xml:space="preserve"> </w:t>
            </w:r>
            <w:r w:rsidR="00292029">
              <w:rPr>
                <w:rFonts w:ascii="GHEA Grapalat" w:hAnsi="GHEA Grapalat" w:cs="Sylfaen"/>
                <w:i/>
                <w:lang w:val="ru-RU"/>
              </w:rPr>
              <w:t>կատարման</w:t>
            </w:r>
            <w:r w:rsidR="00292029" w:rsidRPr="00292029">
              <w:rPr>
                <w:rFonts w:ascii="GHEA Grapalat" w:hAnsi="GHEA Grapalat"/>
                <w:u w:val="single"/>
              </w:rPr>
              <w:t xml:space="preserve"> </w:t>
            </w:r>
            <w:r w:rsidRPr="00292029">
              <w:rPr>
                <w:rFonts w:ascii="GHEA Grapalat" w:hAnsi="GHEA Grapalat"/>
                <w:u w:val="single"/>
              </w:rPr>
              <w:t>»</w:t>
            </w:r>
          </w:p>
        </w:tc>
      </w:tr>
      <w:tr w:rsidR="00096865" w:rsidRPr="00E22B4A">
        <w:tc>
          <w:tcPr>
            <w:tcW w:w="1530" w:type="dxa"/>
            <w:vAlign w:val="center"/>
          </w:tcPr>
          <w:p w:rsidR="00096865" w:rsidRPr="00E6597C" w:rsidRDefault="00096865" w:rsidP="00EF3662">
            <w:pPr>
              <w:pStyle w:val="23"/>
              <w:spacing w:line="240" w:lineRule="auto"/>
              <w:ind w:firstLine="0"/>
              <w:jc w:val="center"/>
              <w:rPr>
                <w:rFonts w:ascii="GHEA Grapalat" w:hAnsi="GHEA Grapalat"/>
                <w:sz w:val="16"/>
              </w:rPr>
            </w:pPr>
            <w:r w:rsidRPr="00E6597C">
              <w:rPr>
                <w:rFonts w:ascii="GHEA Grapalat" w:hAnsi="GHEA Grapalat"/>
                <w:sz w:val="16"/>
              </w:rPr>
              <w:t>2</w:t>
            </w:r>
          </w:p>
        </w:tc>
        <w:tc>
          <w:tcPr>
            <w:tcW w:w="8820" w:type="dxa"/>
            <w:vAlign w:val="center"/>
          </w:tcPr>
          <w:p w:rsidR="00096865" w:rsidRPr="00E6597C" w:rsidRDefault="00096865" w:rsidP="00EF3662">
            <w:pPr>
              <w:pStyle w:val="23"/>
              <w:spacing w:line="240" w:lineRule="auto"/>
              <w:ind w:firstLine="0"/>
              <w:rPr>
                <w:rFonts w:ascii="GHEA Grapalat" w:hAnsi="GHEA Grapalat"/>
              </w:rPr>
            </w:pPr>
          </w:p>
        </w:tc>
      </w:tr>
      <w:tr w:rsidR="00096865" w:rsidRPr="00E6597C">
        <w:tc>
          <w:tcPr>
            <w:tcW w:w="1530" w:type="dxa"/>
            <w:vAlign w:val="center"/>
          </w:tcPr>
          <w:p w:rsidR="00096865" w:rsidRPr="00E6597C" w:rsidRDefault="00096865" w:rsidP="00EF3662">
            <w:pPr>
              <w:pStyle w:val="23"/>
              <w:spacing w:line="240" w:lineRule="auto"/>
              <w:ind w:firstLine="0"/>
              <w:jc w:val="center"/>
              <w:rPr>
                <w:rFonts w:ascii="GHEA Grapalat" w:hAnsi="GHEA Grapalat"/>
              </w:rPr>
            </w:pPr>
            <w:r w:rsidRPr="00E6597C">
              <w:rPr>
                <w:rFonts w:ascii="GHEA Grapalat" w:hAnsi="GHEA Grapalat"/>
              </w:rPr>
              <w:t>...</w:t>
            </w:r>
          </w:p>
        </w:tc>
        <w:tc>
          <w:tcPr>
            <w:tcW w:w="8820" w:type="dxa"/>
            <w:vAlign w:val="center"/>
          </w:tcPr>
          <w:p w:rsidR="00096865" w:rsidRPr="00E6597C" w:rsidRDefault="00096865" w:rsidP="00EF3662">
            <w:pPr>
              <w:pStyle w:val="23"/>
              <w:spacing w:line="240" w:lineRule="auto"/>
              <w:ind w:firstLine="0"/>
              <w:rPr>
                <w:rFonts w:ascii="GHEA Grapalat" w:hAnsi="GHEA Grapalat"/>
              </w:rPr>
            </w:pPr>
            <w:r w:rsidRPr="00E6597C">
              <w:rPr>
                <w:rFonts w:ascii="GHEA Grapalat" w:hAnsi="GHEA Grapalat"/>
              </w:rPr>
              <w:t>...</w:t>
            </w:r>
          </w:p>
        </w:tc>
      </w:tr>
    </w:tbl>
    <w:p w:rsidR="00096865" w:rsidRPr="00E6597C"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հրավերի N </w:t>
      </w:r>
      <w:r w:rsidR="00177245" w:rsidRPr="00E6597C">
        <w:rPr>
          <w:rFonts w:ascii="GHEA Grapalat" w:hAnsi="GHEA Grapalat"/>
        </w:rPr>
        <w:t>6</w:t>
      </w:r>
      <w:r w:rsidR="00096865" w:rsidRPr="00E6597C">
        <w:rPr>
          <w:rFonts w:ascii="GHEA Grapalat" w:hAnsi="GHEA Grapalat"/>
        </w:rPr>
        <w:t xml:space="preserve"> հավելվածում</w:t>
      </w:r>
      <w:r w:rsidR="004D5671" w:rsidRPr="00E6597C">
        <w:rPr>
          <w:rFonts w:ascii="GHEA Grapalat" w:hAnsi="GHEA Grapalat"/>
        </w:rPr>
        <w:t>։</w:t>
      </w:r>
    </w:p>
    <w:p w:rsidR="0085236E" w:rsidRPr="00E6597C" w:rsidRDefault="00845AA5" w:rsidP="00EF3662">
      <w:pPr>
        <w:pStyle w:val="23"/>
        <w:spacing w:line="240" w:lineRule="auto"/>
        <w:ind w:firstLine="567"/>
        <w:rPr>
          <w:rFonts w:ascii="GHEA Grapalat" w:hAnsi="GHEA Grapalat"/>
        </w:rPr>
      </w:pPr>
      <w:r w:rsidRPr="00E6597C">
        <w:rPr>
          <w:rFonts w:ascii="GHEA Grapalat" w:hAnsi="GHEA Grapalat"/>
        </w:rPr>
        <w:t>1.2 Սույն ընթացակարգի շրջանակում</w:t>
      </w:r>
      <w:r w:rsidR="0085236E" w:rsidRPr="00E6597C">
        <w:rPr>
          <w:rFonts w:ascii="GHEA Grapalat" w:hAnsi="GHEA Grapalat"/>
        </w:rPr>
        <w:t>,</w:t>
      </w:r>
      <w:r w:rsidRPr="00E6597C">
        <w:rPr>
          <w:rFonts w:ascii="GHEA Grapalat" w:hAnsi="GHEA Grapalat"/>
        </w:rPr>
        <w:t xml:space="preserve"> </w:t>
      </w:r>
      <w:r w:rsidR="0085236E" w:rsidRPr="00E6597C">
        <w:rPr>
          <w:rFonts w:ascii="GHEA Grapalat" w:hAnsi="GHEA Grapalat"/>
        </w:rPr>
        <w:t>ընտրված մասնակցի առաջարկության հիման վրա, կհատկացվի կանխավճար` ներքոհիշյալ չափով և ժամկետներում`</w:t>
      </w:r>
    </w:p>
    <w:p w:rsidR="006C08B6" w:rsidRPr="00E6597C"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E6597C" w:rsidTr="006D1826">
        <w:trPr>
          <w:jc w:val="center"/>
        </w:trPr>
        <w:tc>
          <w:tcPr>
            <w:tcW w:w="6356" w:type="dxa"/>
            <w:gridSpan w:val="2"/>
          </w:tcPr>
          <w:p w:rsidR="0085236E" w:rsidRPr="00E6597C" w:rsidRDefault="0085236E" w:rsidP="00EF3662">
            <w:pPr>
              <w:pStyle w:val="23"/>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Կանխավճարի հատկացման</w:t>
            </w:r>
          </w:p>
        </w:tc>
      </w:tr>
      <w:tr w:rsidR="0085236E" w:rsidRPr="00E6597C" w:rsidTr="006D1826">
        <w:trPr>
          <w:jc w:val="center"/>
        </w:trPr>
        <w:tc>
          <w:tcPr>
            <w:tcW w:w="2580" w:type="dxa"/>
            <w:vAlign w:val="center"/>
          </w:tcPr>
          <w:p w:rsidR="0085236E" w:rsidRPr="00E6597C" w:rsidRDefault="0085236E" w:rsidP="00EF3662">
            <w:pPr>
              <w:pStyle w:val="23"/>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 xml:space="preserve">առավելագույն չափը </w:t>
            </w:r>
            <w:r w:rsidR="00816505" w:rsidRPr="00E6597C">
              <w:rPr>
                <w:rFonts w:ascii="GHEA Grapalat" w:hAnsi="GHEA Grapalat" w:cs="Sylfaen"/>
                <w:b/>
                <w:i/>
                <w:sz w:val="16"/>
                <w:szCs w:val="16"/>
                <w:lang w:val="es-ES"/>
              </w:rPr>
              <w:t>(</w:t>
            </w:r>
            <w:r w:rsidRPr="00E6597C">
              <w:rPr>
                <w:rFonts w:ascii="GHEA Grapalat" w:hAnsi="GHEA Grapalat" w:cs="Sylfaen"/>
                <w:b/>
                <w:i/>
                <w:sz w:val="16"/>
                <w:szCs w:val="16"/>
                <w:lang w:val="es-ES"/>
              </w:rPr>
              <w:t>ՀՀ դրամ</w:t>
            </w:r>
            <w:r w:rsidR="00816505" w:rsidRPr="00E6597C">
              <w:rPr>
                <w:rFonts w:ascii="GHEA Grapalat" w:hAnsi="GHEA Grapalat" w:cs="Sylfaen"/>
                <w:b/>
                <w:i/>
                <w:sz w:val="16"/>
                <w:szCs w:val="16"/>
                <w:lang w:val="es-ES"/>
              </w:rPr>
              <w:t>)</w:t>
            </w:r>
          </w:p>
        </w:tc>
        <w:tc>
          <w:tcPr>
            <w:tcW w:w="3776" w:type="dxa"/>
            <w:vAlign w:val="center"/>
          </w:tcPr>
          <w:p w:rsidR="0085236E" w:rsidRPr="00E6597C" w:rsidRDefault="0085236E" w:rsidP="00EF3662">
            <w:pPr>
              <w:pStyle w:val="23"/>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ժամկետը (</w:t>
            </w:r>
            <w:r w:rsidR="00816505" w:rsidRPr="00E6597C">
              <w:rPr>
                <w:rFonts w:ascii="GHEA Grapalat" w:hAnsi="GHEA Grapalat" w:cs="Sylfaen"/>
                <w:b/>
                <w:i/>
                <w:sz w:val="16"/>
                <w:szCs w:val="16"/>
                <w:lang w:val="es-ES"/>
              </w:rPr>
              <w:t xml:space="preserve">ամիսը, </w:t>
            </w:r>
            <w:r w:rsidRPr="00E6597C">
              <w:rPr>
                <w:rFonts w:ascii="GHEA Grapalat" w:hAnsi="GHEA Grapalat" w:cs="Sylfaen"/>
                <w:b/>
                <w:i/>
                <w:sz w:val="16"/>
                <w:szCs w:val="16"/>
                <w:lang w:val="es-ES"/>
              </w:rPr>
              <w:t>տարեթիվը)</w:t>
            </w:r>
          </w:p>
        </w:tc>
      </w:tr>
      <w:tr w:rsidR="0085236E" w:rsidRPr="00E6597C" w:rsidTr="006D1826">
        <w:trPr>
          <w:jc w:val="center"/>
        </w:trPr>
        <w:tc>
          <w:tcPr>
            <w:tcW w:w="2580" w:type="dxa"/>
          </w:tcPr>
          <w:p w:rsidR="0085236E" w:rsidRPr="00E6597C" w:rsidRDefault="0085236E" w:rsidP="00EF3662">
            <w:pPr>
              <w:jc w:val="center"/>
              <w:rPr>
                <w:rFonts w:ascii="GHEA Grapalat" w:hAnsi="GHEA Grapalat"/>
                <w:sz w:val="20"/>
                <w:szCs w:val="20"/>
              </w:rPr>
            </w:pPr>
          </w:p>
        </w:tc>
        <w:tc>
          <w:tcPr>
            <w:tcW w:w="3776" w:type="dxa"/>
          </w:tcPr>
          <w:p w:rsidR="0085236E" w:rsidRPr="00E6597C" w:rsidRDefault="0085236E" w:rsidP="00EF3662">
            <w:pPr>
              <w:jc w:val="center"/>
              <w:rPr>
                <w:rFonts w:ascii="GHEA Grapalat" w:hAnsi="GHEA Grapalat"/>
                <w:sz w:val="20"/>
                <w:szCs w:val="20"/>
              </w:rPr>
            </w:pPr>
          </w:p>
        </w:tc>
      </w:tr>
      <w:tr w:rsidR="0085236E" w:rsidRPr="00E6597C" w:rsidTr="006D1826">
        <w:trPr>
          <w:jc w:val="center"/>
        </w:trPr>
        <w:tc>
          <w:tcPr>
            <w:tcW w:w="2580" w:type="dxa"/>
          </w:tcPr>
          <w:p w:rsidR="0085236E" w:rsidRPr="00E6597C" w:rsidRDefault="0085236E" w:rsidP="00EF3662">
            <w:pPr>
              <w:jc w:val="center"/>
              <w:rPr>
                <w:rFonts w:ascii="GHEA Grapalat" w:hAnsi="GHEA Grapalat"/>
                <w:sz w:val="20"/>
                <w:szCs w:val="20"/>
              </w:rPr>
            </w:pPr>
          </w:p>
        </w:tc>
        <w:tc>
          <w:tcPr>
            <w:tcW w:w="3776" w:type="dxa"/>
          </w:tcPr>
          <w:p w:rsidR="0085236E" w:rsidRPr="00E6597C" w:rsidRDefault="0085236E" w:rsidP="00EF3662">
            <w:pPr>
              <w:jc w:val="center"/>
              <w:rPr>
                <w:rFonts w:ascii="GHEA Grapalat" w:hAnsi="GHEA Grapalat"/>
                <w:sz w:val="20"/>
                <w:szCs w:val="20"/>
              </w:rPr>
            </w:pPr>
          </w:p>
        </w:tc>
      </w:tr>
    </w:tbl>
    <w:p w:rsidR="0085236E" w:rsidRPr="00E6597C" w:rsidRDefault="0085236E" w:rsidP="00EF3662">
      <w:pPr>
        <w:ind w:firstLine="375"/>
        <w:jc w:val="both"/>
        <w:rPr>
          <w:rFonts w:ascii="GHEA Grapalat" w:hAnsi="GHEA Grapalat"/>
        </w:rPr>
      </w:pPr>
    </w:p>
    <w:p w:rsidR="0085236E" w:rsidRPr="00E6597C" w:rsidRDefault="0085236E" w:rsidP="00EF3662">
      <w:pPr>
        <w:pStyle w:val="23"/>
        <w:spacing w:line="240" w:lineRule="auto"/>
        <w:ind w:firstLine="567"/>
        <w:rPr>
          <w:rFonts w:ascii="GHEA Grapalat" w:hAnsi="GHEA Grapalat"/>
        </w:rPr>
      </w:pPr>
      <w:r w:rsidRPr="00E6597C">
        <w:rPr>
          <w:rFonts w:ascii="GHEA Grapalat" w:hAnsi="GHEA Grapalat"/>
        </w:rPr>
        <w:t xml:space="preserve">Ընդ որում կանխավճարի հատկացումը </w:t>
      </w:r>
      <w:r w:rsidR="00816505" w:rsidRPr="00E6597C">
        <w:rPr>
          <w:rFonts w:ascii="GHEA Grapalat" w:hAnsi="GHEA Grapalat"/>
        </w:rPr>
        <w:t xml:space="preserve">ընտրված մասնակցին </w:t>
      </w:r>
      <w:r w:rsidRPr="00E6597C">
        <w:rPr>
          <w:rFonts w:ascii="GHEA Grapalat" w:hAnsi="GHEA Grapalat"/>
        </w:rPr>
        <w:t>կ</w:t>
      </w:r>
      <w:r w:rsidR="00816505" w:rsidRPr="00E6597C">
        <w:rPr>
          <w:rFonts w:ascii="GHEA Grapalat" w:hAnsi="GHEA Grapalat"/>
        </w:rPr>
        <w:t xml:space="preserve">տրամադրվի </w:t>
      </w:r>
      <w:r w:rsidRPr="00E6597C">
        <w:rPr>
          <w:rFonts w:ascii="GHEA Grapalat" w:hAnsi="GHEA Grapalat"/>
        </w:rPr>
        <w:t xml:space="preserve">սույն հրավերի 1-ին մասի </w:t>
      </w:r>
      <w:r w:rsidR="00EC2345" w:rsidRPr="00E6597C">
        <w:rPr>
          <w:rFonts w:ascii="GHEA Grapalat" w:hAnsi="GHEA Grapalat"/>
        </w:rPr>
        <w:t>10</w:t>
      </w:r>
      <w:r w:rsidR="00F61D7A" w:rsidRPr="00E6597C">
        <w:rPr>
          <w:rFonts w:ascii="GHEA Grapalat" w:hAnsi="GHEA Grapalat"/>
        </w:rPr>
        <w:t>.</w:t>
      </w:r>
      <w:r w:rsidR="00177245" w:rsidRPr="00E6597C">
        <w:rPr>
          <w:rFonts w:ascii="GHEA Grapalat" w:hAnsi="GHEA Grapalat"/>
        </w:rPr>
        <w:t>5</w:t>
      </w:r>
      <w:r w:rsidRPr="00E6597C">
        <w:rPr>
          <w:rFonts w:ascii="GHEA Grapalat" w:hAnsi="GHEA Grapalat"/>
        </w:rPr>
        <w:t xml:space="preserve"> կետով սահմանված պայմաններով</w:t>
      </w:r>
      <w:r w:rsidR="00816505" w:rsidRPr="00E6597C">
        <w:rPr>
          <w:rFonts w:ascii="GHEA Grapalat" w:hAnsi="GHEA Grapalat"/>
        </w:rPr>
        <w:t>, իսկ կանխավճարի մարումը կիրականացվի կնքվելիք պայմանագրով սահմանված կարգով</w:t>
      </w:r>
      <w:r w:rsidRPr="00E6597C">
        <w:rPr>
          <w:rFonts w:ascii="GHEA Grapalat" w:hAnsi="GHEA Grapalat"/>
        </w:rPr>
        <w:t xml:space="preserve">:  </w:t>
      </w:r>
    </w:p>
    <w:p w:rsidR="00096865" w:rsidRPr="00E6597C" w:rsidRDefault="00096865" w:rsidP="00EF3662">
      <w:pPr>
        <w:ind w:firstLine="567"/>
        <w:rPr>
          <w:rFonts w:ascii="GHEA Grapalat" w:hAnsi="GHEA Grapalat" w:cs="Sylfaen"/>
          <w:i/>
          <w:sz w:val="20"/>
          <w:lang w:val="es-ES"/>
        </w:rPr>
      </w:pPr>
    </w:p>
    <w:p w:rsidR="00845AA5" w:rsidRPr="00E6597C" w:rsidRDefault="00845AA5" w:rsidP="00EF3662">
      <w:pPr>
        <w:ind w:firstLine="567"/>
        <w:rPr>
          <w:rFonts w:ascii="GHEA Grapalat" w:hAnsi="GHEA Grapalat" w:cs="Sylfaen"/>
          <w:i/>
          <w:sz w:val="20"/>
          <w:lang w:val="es-ES"/>
        </w:rPr>
      </w:pPr>
    </w:p>
    <w:p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096865" w:rsidRPr="00E6597C" w:rsidRDefault="00096865" w:rsidP="00EF3662">
      <w:pPr>
        <w:ind w:firstLine="567"/>
        <w:jc w:val="both"/>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753E6E" w:rsidRPr="00E6597C" w:rsidRDefault="00753E6E" w:rsidP="00AB5D5B">
      <w:pPr>
        <w:tabs>
          <w:tab w:val="left" w:pos="7200"/>
        </w:tabs>
        <w:ind w:firstLine="720"/>
        <w:jc w:val="both"/>
        <w:rPr>
          <w:rFonts w:ascii="GHEA Grapalat" w:hAnsi="GHEA Grapalat"/>
          <w:sz w:val="20"/>
          <w:szCs w:val="20"/>
          <w:lang w:val="es-ES"/>
        </w:rPr>
      </w:pPr>
      <w:r w:rsidRPr="00E6597C">
        <w:rPr>
          <w:rFonts w:ascii="GHEA Grapalat" w:hAnsi="GHEA Grapalat"/>
          <w:sz w:val="20"/>
          <w:szCs w:val="20"/>
          <w:lang w:val="es-ES"/>
        </w:rPr>
        <w:t xml:space="preserve">2)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sz w:val="20"/>
          <w:szCs w:val="20"/>
        </w:rPr>
        <w:t>հարկային</w:t>
      </w:r>
      <w:r w:rsidRPr="00E6597C">
        <w:rPr>
          <w:rFonts w:ascii="GHEA Grapalat" w:hAnsi="GHEA Grapalat"/>
          <w:sz w:val="20"/>
          <w:szCs w:val="20"/>
          <w:lang w:val="es-ES"/>
        </w:rPr>
        <w:t xml:space="preserve"> </w:t>
      </w:r>
      <w:r w:rsidRPr="00E6597C">
        <w:rPr>
          <w:rFonts w:ascii="GHEA Grapalat" w:hAnsi="GHEA Grapalat"/>
          <w:sz w:val="20"/>
          <w:szCs w:val="20"/>
        </w:rPr>
        <w:t>մարմնի</w:t>
      </w:r>
      <w:r w:rsidRPr="00E6597C">
        <w:rPr>
          <w:rFonts w:ascii="GHEA Grapalat" w:hAnsi="GHEA Grapalat"/>
          <w:sz w:val="20"/>
          <w:szCs w:val="20"/>
          <w:lang w:val="es-ES"/>
        </w:rPr>
        <w:t xml:space="preserve"> </w:t>
      </w:r>
      <w:r w:rsidRPr="00E6597C">
        <w:rPr>
          <w:rFonts w:ascii="GHEA Grapalat" w:hAnsi="GHEA Grapalat"/>
          <w:sz w:val="20"/>
          <w:szCs w:val="20"/>
        </w:rPr>
        <w:t>կողմից</w:t>
      </w:r>
      <w:r w:rsidRPr="00E6597C">
        <w:rPr>
          <w:rFonts w:ascii="GHEA Grapalat" w:hAnsi="GHEA Grapalat"/>
          <w:sz w:val="20"/>
          <w:szCs w:val="20"/>
          <w:lang w:val="es-ES"/>
        </w:rPr>
        <w:t xml:space="preserve"> </w:t>
      </w:r>
      <w:r w:rsidRPr="00E6597C">
        <w:rPr>
          <w:rFonts w:ascii="GHEA Grapalat" w:hAnsi="GHEA Grapalat"/>
          <w:sz w:val="20"/>
          <w:szCs w:val="20"/>
        </w:rPr>
        <w:t>վերահսկվող</w:t>
      </w:r>
      <w:r w:rsidRPr="00E6597C">
        <w:rPr>
          <w:rFonts w:ascii="GHEA Grapalat" w:hAnsi="GHEA Grapalat"/>
          <w:sz w:val="20"/>
          <w:szCs w:val="20"/>
          <w:lang w:val="es-ES"/>
        </w:rPr>
        <w:t xml:space="preserve"> </w:t>
      </w:r>
      <w:r w:rsidRPr="00E6597C">
        <w:rPr>
          <w:rFonts w:ascii="GHEA Grapalat" w:hAnsi="GHEA Grapalat"/>
          <w:sz w:val="20"/>
          <w:szCs w:val="20"/>
        </w:rPr>
        <w:t>եկամուտների</w:t>
      </w:r>
      <w:r w:rsidRPr="00E6597C">
        <w:rPr>
          <w:rFonts w:ascii="GHEA Grapalat" w:hAnsi="GHEA Grapalat"/>
          <w:sz w:val="20"/>
          <w:szCs w:val="20"/>
          <w:lang w:val="es-ES"/>
        </w:rPr>
        <w:t xml:space="preserve"> </w:t>
      </w:r>
      <w:r w:rsidRPr="00E6597C">
        <w:rPr>
          <w:rFonts w:ascii="GHEA Grapalat" w:hAnsi="GHEA Grapalat"/>
          <w:sz w:val="20"/>
          <w:szCs w:val="20"/>
        </w:rPr>
        <w:t>գծով</w:t>
      </w:r>
      <w:r w:rsidRPr="00E6597C">
        <w:rPr>
          <w:rFonts w:ascii="GHEA Grapalat" w:hAnsi="GHEA Grapalat"/>
          <w:sz w:val="20"/>
          <w:szCs w:val="20"/>
          <w:lang w:val="es-ES"/>
        </w:rPr>
        <w:t xml:space="preserve"> </w:t>
      </w:r>
      <w:r w:rsidRPr="00E6597C">
        <w:rPr>
          <w:rFonts w:ascii="GHEA Grapalat" w:hAnsi="GHEA Grapalat" w:cs="Sylfaen"/>
          <w:sz w:val="20"/>
          <w:szCs w:val="20"/>
        </w:rPr>
        <w:t>ունեն</w:t>
      </w:r>
      <w:r w:rsidRPr="00E6597C">
        <w:rPr>
          <w:rFonts w:ascii="GHEA Grapalat" w:hAnsi="GHEA Grapalat"/>
          <w:sz w:val="20"/>
          <w:szCs w:val="20"/>
          <w:lang w:val="es-ES"/>
        </w:rPr>
        <w:t xml:space="preserve"> </w:t>
      </w:r>
      <w:r w:rsidRPr="00E6597C">
        <w:rPr>
          <w:rFonts w:ascii="GHEA Grapalat" w:hAnsi="GHEA Grapalat" w:cs="Sylfaen"/>
          <w:sz w:val="20"/>
          <w:szCs w:val="20"/>
        </w:rPr>
        <w:t>իրենց</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ներկայացրած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գնային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առաջարկի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մինչև</w:t>
      </w:r>
      <w:r w:rsidRPr="00E6597C">
        <w:rPr>
          <w:rFonts w:ascii="GHEA Grapalat" w:hAnsi="GHEA Grapalat" w:cs="Sylfaen"/>
          <w:sz w:val="20"/>
          <w:szCs w:val="20"/>
          <w:lang w:val="es-ES"/>
        </w:rPr>
        <w:t xml:space="preserve"> </w:t>
      </w:r>
      <w:r w:rsidRPr="00E6597C">
        <w:rPr>
          <w:rFonts w:ascii="GHEA Grapalat" w:hAnsi="GHEA Grapalat" w:cs="Sylfaen"/>
          <w:sz w:val="20"/>
          <w:szCs w:val="20"/>
        </w:rPr>
        <w:t>մեկ</w:t>
      </w:r>
      <w:r w:rsidRPr="00E6597C">
        <w:rPr>
          <w:rFonts w:ascii="GHEA Grapalat" w:hAnsi="GHEA Grapalat" w:cs="Sylfaen"/>
          <w:sz w:val="20"/>
          <w:szCs w:val="20"/>
          <w:lang w:val="es-ES"/>
        </w:rPr>
        <w:t xml:space="preserve"> </w:t>
      </w:r>
      <w:r w:rsidRPr="00E6597C">
        <w:rPr>
          <w:rFonts w:ascii="GHEA Grapalat" w:hAnsi="GHEA Grapalat" w:cs="Sylfaen"/>
          <w:sz w:val="20"/>
          <w:szCs w:val="20"/>
        </w:rPr>
        <w:t>տոկոսը</w:t>
      </w:r>
      <w:r w:rsidRPr="00E6597C">
        <w:rPr>
          <w:rFonts w:ascii="GHEA Grapalat" w:hAnsi="GHEA Grapalat" w:cs="Sylfaen"/>
          <w:sz w:val="20"/>
          <w:szCs w:val="20"/>
          <w:lang w:val="es-ES"/>
        </w:rPr>
        <w:t xml:space="preserve">, </w:t>
      </w:r>
      <w:r w:rsidRPr="00E6597C">
        <w:rPr>
          <w:rFonts w:ascii="GHEA Grapalat" w:hAnsi="GHEA Grapalat" w:cs="Sylfaen"/>
          <w:sz w:val="20"/>
          <w:szCs w:val="20"/>
        </w:rPr>
        <w:t>բայց</w:t>
      </w:r>
      <w:r w:rsidRPr="00E6597C">
        <w:rPr>
          <w:rFonts w:ascii="GHEA Grapalat" w:hAnsi="GHEA Grapalat" w:cs="Sylfaen"/>
          <w:sz w:val="20"/>
          <w:szCs w:val="20"/>
          <w:lang w:val="es-ES"/>
        </w:rPr>
        <w:t xml:space="preserve"> </w:t>
      </w:r>
      <w:r w:rsidRPr="00E6597C">
        <w:rPr>
          <w:rFonts w:ascii="GHEA Grapalat" w:hAnsi="GHEA Grapalat" w:cs="Sylfaen"/>
          <w:sz w:val="20"/>
          <w:szCs w:val="20"/>
        </w:rPr>
        <w:t>ոչ</w:t>
      </w:r>
      <w:r w:rsidRPr="00E6597C">
        <w:rPr>
          <w:rFonts w:ascii="GHEA Grapalat" w:hAnsi="GHEA Grapalat" w:cs="Sylfaen"/>
          <w:sz w:val="20"/>
          <w:szCs w:val="20"/>
          <w:lang w:val="es-ES"/>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es-ES"/>
        </w:rPr>
        <w:t xml:space="preserve">, </w:t>
      </w:r>
      <w:r w:rsidRPr="00E6597C">
        <w:rPr>
          <w:rFonts w:ascii="GHEA Grapalat" w:hAnsi="GHEA Grapalat" w:cs="Sylfaen"/>
          <w:sz w:val="20"/>
          <w:szCs w:val="20"/>
        </w:rPr>
        <w:t>քան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հիսուն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հազար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Հայաստանի</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Հանրապետության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դրամը</w:t>
      </w:r>
      <w:r w:rsidRPr="00E6597C">
        <w:rPr>
          <w:rFonts w:ascii="GHEA Grapalat" w:hAnsi="GHEA Grapalat" w:cs="Sylfaen"/>
          <w:sz w:val="20"/>
          <w:szCs w:val="20"/>
          <w:lang w:val="es-ES"/>
        </w:rPr>
        <w:t xml:space="preserve"> </w:t>
      </w:r>
      <w:r w:rsidRPr="00E6597C">
        <w:rPr>
          <w:rFonts w:ascii="GHEA Grapalat" w:hAnsi="GHEA Grapalat"/>
          <w:sz w:val="20"/>
          <w:szCs w:val="20"/>
        </w:rPr>
        <w:t>գերազանցող</w:t>
      </w:r>
      <w:r w:rsidRPr="00E6597C">
        <w:rPr>
          <w:rFonts w:ascii="GHEA Grapalat" w:hAnsi="GHEA Grapalat"/>
          <w:sz w:val="20"/>
          <w:szCs w:val="20"/>
          <w:lang w:val="es-ES"/>
        </w:rPr>
        <w:t xml:space="preserve"> </w:t>
      </w:r>
      <w:r w:rsidRPr="00E6597C">
        <w:rPr>
          <w:rFonts w:ascii="GHEA Grapalat" w:hAnsi="GHEA Grapalat"/>
          <w:sz w:val="20"/>
          <w:szCs w:val="20"/>
        </w:rPr>
        <w:t>ժամկետանց</w:t>
      </w:r>
      <w:r w:rsidRPr="00E6597C">
        <w:rPr>
          <w:rFonts w:ascii="GHEA Grapalat" w:hAnsi="GHEA Grapalat"/>
          <w:sz w:val="20"/>
          <w:szCs w:val="20"/>
          <w:lang w:val="es-ES"/>
        </w:rPr>
        <w:t xml:space="preserve"> </w:t>
      </w:r>
      <w:r w:rsidRPr="00E6597C">
        <w:rPr>
          <w:rFonts w:ascii="GHEA Grapalat" w:hAnsi="GHEA Grapalat"/>
          <w:sz w:val="20"/>
          <w:szCs w:val="20"/>
        </w:rPr>
        <w:t>պարտավորություններ</w:t>
      </w:r>
      <w:r w:rsidRPr="00E6597C">
        <w:rPr>
          <w:rFonts w:ascii="GHEA Grapalat" w:hAnsi="GHEA Grapalat"/>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Pr="00E6597C">
        <w:rPr>
          <w:rFonts w:ascii="GHEA Grapalat" w:hAnsi="GHEA Grapalat" w:cs="Sylfaen"/>
          <w:sz w:val="20"/>
          <w:szCs w:val="20"/>
        </w:rPr>
        <w:t>երեք</w:t>
      </w:r>
      <w:r w:rsidRPr="00E6597C">
        <w:rPr>
          <w:rFonts w:ascii="GHEA Grapalat" w:hAnsi="GHEA Grapalat"/>
          <w:sz w:val="20"/>
          <w:szCs w:val="20"/>
          <w:lang w:val="es-ES"/>
        </w:rPr>
        <w:t xml:space="preserve"> </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sz w:val="20"/>
          <w:szCs w:val="20"/>
        </w:rPr>
        <w:t>վերաբերյալ</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ներկայացվելու</w:t>
      </w:r>
      <w:r w:rsidRPr="00E6597C">
        <w:rPr>
          <w:rFonts w:ascii="GHEA Grapalat" w:hAnsi="GHEA Grapalat"/>
          <w:sz w:val="20"/>
          <w:szCs w:val="20"/>
          <w:lang w:val="es-ES"/>
        </w:rPr>
        <w:t xml:space="preserve"> </w:t>
      </w:r>
      <w:r w:rsidRPr="00E6597C">
        <w:rPr>
          <w:rFonts w:ascii="GHEA Grapalat" w:hAnsi="GHEA Grapalat"/>
          <w:sz w:val="20"/>
          <w:szCs w:val="20"/>
        </w:rPr>
        <w:t>օրվան</w:t>
      </w:r>
      <w:r w:rsidRPr="00E6597C">
        <w:rPr>
          <w:rFonts w:ascii="GHEA Grapalat" w:hAnsi="GHEA Grapalat"/>
          <w:sz w:val="20"/>
          <w:szCs w:val="20"/>
          <w:lang w:val="es-ES"/>
        </w:rPr>
        <w:t xml:space="preserve"> </w:t>
      </w:r>
      <w:r w:rsidRPr="00E6597C">
        <w:rPr>
          <w:rFonts w:ascii="GHEA Grapalat" w:hAnsi="GHEA Grapalat"/>
          <w:sz w:val="20"/>
          <w:szCs w:val="20"/>
        </w:rPr>
        <w:t>նախորդող</w:t>
      </w:r>
      <w:r w:rsidRPr="00E6597C">
        <w:rPr>
          <w:rFonts w:ascii="GHEA Grapalat" w:hAnsi="GHEA Grapalat"/>
          <w:sz w:val="20"/>
          <w:szCs w:val="20"/>
          <w:lang w:val="es-ES"/>
        </w:rPr>
        <w:t xml:space="preserve"> </w:t>
      </w:r>
      <w:r w:rsidRPr="00E6597C">
        <w:rPr>
          <w:rFonts w:ascii="GHEA Grapalat" w:hAnsi="GHEA Grapalat"/>
          <w:sz w:val="20"/>
          <w:szCs w:val="20"/>
        </w:rPr>
        <w:t>մեկ</w:t>
      </w:r>
      <w:r w:rsidRPr="00E6597C">
        <w:rPr>
          <w:rFonts w:ascii="GHEA Grapalat" w:hAnsi="GHEA Grapalat"/>
          <w:sz w:val="20"/>
          <w:szCs w:val="20"/>
          <w:lang w:val="es-ES"/>
        </w:rPr>
        <w:t xml:space="preserve"> </w:t>
      </w:r>
      <w:r w:rsidRPr="00E6597C">
        <w:rPr>
          <w:rFonts w:ascii="GHEA Grapalat" w:hAnsi="GHEA Grapalat"/>
          <w:sz w:val="20"/>
          <w:szCs w:val="20"/>
        </w:rPr>
        <w:t>տարվա</w:t>
      </w:r>
      <w:r w:rsidRPr="00E6597C">
        <w:rPr>
          <w:rFonts w:ascii="GHEA Grapalat" w:hAnsi="GHEA Grapalat"/>
          <w:sz w:val="20"/>
          <w:szCs w:val="20"/>
          <w:lang w:val="es-ES"/>
        </w:rPr>
        <w:t xml:space="preserve"> </w:t>
      </w:r>
      <w:r w:rsidRPr="00E6597C">
        <w:rPr>
          <w:rFonts w:ascii="GHEA Grapalat" w:hAnsi="GHEA Grapalat"/>
          <w:sz w:val="20"/>
          <w:szCs w:val="20"/>
        </w:rPr>
        <w:t>ընթացքում</w:t>
      </w:r>
      <w:r w:rsidRPr="00E6597C">
        <w:rPr>
          <w:rFonts w:ascii="GHEA Grapalat" w:hAnsi="GHEA Grapalat"/>
          <w:sz w:val="20"/>
          <w:szCs w:val="20"/>
          <w:lang w:val="es-ES"/>
        </w:rPr>
        <w:t xml:space="preserve"> </w:t>
      </w:r>
      <w:r w:rsidRPr="00E6597C">
        <w:rPr>
          <w:rFonts w:ascii="GHEA Grapalat" w:hAnsi="GHEA Grapalat"/>
          <w:sz w:val="20"/>
          <w:szCs w:val="20"/>
        </w:rPr>
        <w:t>առկա</w:t>
      </w:r>
      <w:r w:rsidRPr="00E6597C">
        <w:rPr>
          <w:rFonts w:ascii="GHEA Grapalat" w:hAnsi="GHEA Grapalat"/>
          <w:sz w:val="20"/>
          <w:szCs w:val="20"/>
          <w:lang w:val="es-ES"/>
        </w:rPr>
        <w:t xml:space="preserve"> </w:t>
      </w:r>
      <w:r w:rsidRPr="00E6597C">
        <w:rPr>
          <w:rFonts w:ascii="GHEA Grapalat" w:hAnsi="GHEA Grapalat"/>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կարգով</w:t>
      </w:r>
      <w:r w:rsidRPr="00E6597C">
        <w:rPr>
          <w:rFonts w:ascii="GHEA Grapalat" w:hAnsi="GHEA Grapalat"/>
          <w:sz w:val="20"/>
          <w:szCs w:val="20"/>
          <w:lang w:val="es-ES"/>
        </w:rPr>
        <w:t xml:space="preserve"> </w:t>
      </w:r>
      <w:r w:rsidRPr="00E6597C">
        <w:rPr>
          <w:rFonts w:ascii="GHEA Grapalat" w:hAnsi="GHEA Grapalat"/>
          <w:sz w:val="20"/>
          <w:szCs w:val="20"/>
        </w:rPr>
        <w:t>կայացված</w:t>
      </w:r>
      <w:r w:rsidRPr="00E6597C">
        <w:rPr>
          <w:rFonts w:ascii="GHEA Grapalat" w:hAnsi="GHEA Grapalat"/>
          <w:sz w:val="20"/>
          <w:szCs w:val="20"/>
          <w:lang w:val="es-ES"/>
        </w:rPr>
        <w:t xml:space="preserve"> </w:t>
      </w:r>
      <w:r w:rsidRPr="00E6597C">
        <w:rPr>
          <w:rFonts w:ascii="GHEA Grapalat" w:hAnsi="GHEA Grapalat"/>
          <w:sz w:val="20"/>
          <w:szCs w:val="20"/>
        </w:rPr>
        <w:t>անբողոքարկելի</w:t>
      </w:r>
      <w:r w:rsidRPr="00E6597C">
        <w:rPr>
          <w:rFonts w:ascii="GHEA Grapalat" w:hAnsi="GHEA Grapalat"/>
          <w:sz w:val="20"/>
          <w:szCs w:val="20"/>
          <w:lang w:val="es-ES"/>
        </w:rPr>
        <w:t xml:space="preserve"> </w:t>
      </w:r>
      <w:r w:rsidRPr="00E6597C">
        <w:rPr>
          <w:rFonts w:ascii="GHEA Grapalat" w:hAnsi="GHEA Grapalat"/>
          <w:sz w:val="20"/>
          <w:szCs w:val="20"/>
        </w:rPr>
        <w:t>վարչական</w:t>
      </w:r>
      <w:r w:rsidRPr="00E6597C">
        <w:rPr>
          <w:rFonts w:ascii="GHEA Grapalat" w:hAnsi="GHEA Grapalat"/>
          <w:sz w:val="20"/>
          <w:szCs w:val="20"/>
          <w:lang w:val="es-ES"/>
        </w:rPr>
        <w:t xml:space="preserve"> </w:t>
      </w:r>
      <w:r w:rsidRPr="00E6597C">
        <w:rPr>
          <w:rFonts w:ascii="GHEA Grapalat" w:hAnsi="GHEA Grapalat"/>
          <w:sz w:val="20"/>
          <w:szCs w:val="20"/>
        </w:rPr>
        <w:t>ակտ</w:t>
      </w:r>
      <w:r w:rsidRPr="00E6597C">
        <w:rPr>
          <w:rFonts w:ascii="GHEA Grapalat" w:hAnsi="GHEA Grapalat"/>
          <w:sz w:val="20"/>
          <w:szCs w:val="20"/>
          <w:lang w:val="es-ES"/>
        </w:rPr>
        <w:t xml:space="preserve">` </w:t>
      </w:r>
      <w:r w:rsidRPr="00E6597C">
        <w:rPr>
          <w:rFonts w:ascii="GHEA Grapalat" w:hAnsi="GHEA Grapalat"/>
          <w:sz w:val="20"/>
          <w:szCs w:val="20"/>
        </w:rPr>
        <w:t>գնումների</w:t>
      </w:r>
      <w:r w:rsidRPr="00E6597C">
        <w:rPr>
          <w:rFonts w:ascii="GHEA Grapalat" w:hAnsi="GHEA Grapalat"/>
          <w:sz w:val="20"/>
          <w:szCs w:val="20"/>
          <w:lang w:val="es-ES"/>
        </w:rPr>
        <w:t xml:space="preserve"> </w:t>
      </w:r>
      <w:r w:rsidRPr="00E6597C">
        <w:rPr>
          <w:rFonts w:ascii="GHEA Grapalat" w:hAnsi="GHEA Grapalat"/>
          <w:sz w:val="20"/>
          <w:szCs w:val="20"/>
        </w:rPr>
        <w:t>ոլորտում</w:t>
      </w:r>
      <w:r w:rsidRPr="00E6597C">
        <w:rPr>
          <w:rFonts w:ascii="GHEA Grapalat" w:hAnsi="GHEA Grapalat"/>
          <w:sz w:val="20"/>
          <w:szCs w:val="20"/>
          <w:lang w:val="es-ES"/>
        </w:rPr>
        <w:t xml:space="preserve"> </w:t>
      </w:r>
      <w:r w:rsidRPr="00E6597C">
        <w:rPr>
          <w:rFonts w:ascii="GHEA Grapalat" w:hAnsi="GHEA Grapalat" w:cs="Sylfaen"/>
          <w:sz w:val="20"/>
          <w:szCs w:val="20"/>
        </w:rPr>
        <w:t>հակամրցակցային</w:t>
      </w:r>
      <w:r w:rsidRPr="00E6597C">
        <w:rPr>
          <w:rFonts w:ascii="GHEA Grapalat" w:hAnsi="GHEA Grapalat"/>
          <w:sz w:val="20"/>
          <w:szCs w:val="20"/>
          <w:lang w:val="es-ES"/>
        </w:rPr>
        <w:t xml:space="preserve"> </w:t>
      </w:r>
      <w:r w:rsidRPr="00E6597C">
        <w:rPr>
          <w:rFonts w:ascii="GHEA Grapalat" w:hAnsi="GHEA Grapalat" w:cs="Sylfaen"/>
          <w:sz w:val="20"/>
          <w:szCs w:val="20"/>
        </w:rPr>
        <w:t>համաձայնության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գերիշխող</w:t>
      </w:r>
      <w:r w:rsidRPr="00E6597C">
        <w:rPr>
          <w:rFonts w:ascii="GHEA Grapalat" w:hAnsi="GHEA Grapalat"/>
          <w:sz w:val="20"/>
          <w:szCs w:val="20"/>
          <w:lang w:val="es-ES"/>
        </w:rPr>
        <w:t xml:space="preserve"> </w:t>
      </w:r>
      <w:r w:rsidRPr="00E6597C">
        <w:rPr>
          <w:rFonts w:ascii="GHEA Grapalat" w:hAnsi="GHEA Grapalat" w:cs="Sylfaen"/>
          <w:sz w:val="20"/>
          <w:szCs w:val="20"/>
        </w:rPr>
        <w:t>դիրքի</w:t>
      </w:r>
      <w:r w:rsidRPr="00E6597C">
        <w:rPr>
          <w:rFonts w:ascii="GHEA Grapalat" w:hAnsi="GHEA Grapalat"/>
          <w:sz w:val="20"/>
          <w:szCs w:val="20"/>
          <w:lang w:val="es-ES"/>
        </w:rPr>
        <w:t xml:space="preserve"> </w:t>
      </w:r>
      <w:r w:rsidRPr="00E6597C">
        <w:rPr>
          <w:rFonts w:ascii="GHEA Grapalat" w:hAnsi="GHEA Grapalat" w:cs="Sylfaen"/>
          <w:sz w:val="20"/>
          <w:szCs w:val="20"/>
        </w:rPr>
        <w:t>չարաշահման</w:t>
      </w:r>
      <w:r w:rsidRPr="00E6597C">
        <w:rPr>
          <w:rFonts w:ascii="GHEA Grapalat" w:hAnsi="GHEA Grapalat"/>
          <w:sz w:val="20"/>
          <w:szCs w:val="20"/>
          <w:lang w:val="es-ES"/>
        </w:rPr>
        <w:t xml:space="preserve"> </w:t>
      </w:r>
      <w:r w:rsidRPr="00E6597C">
        <w:rPr>
          <w:rFonts w:ascii="GHEA Grapalat" w:hAnsi="GHEA Grapalat" w:cs="Sylfaen"/>
          <w:sz w:val="20"/>
          <w:szCs w:val="20"/>
        </w:rPr>
        <w:t>համար</w:t>
      </w:r>
      <w:r w:rsidRPr="00E6597C">
        <w:rPr>
          <w:rFonts w:ascii="GHEA Grapalat" w:hAnsi="GHEA Grapalat" w:cs="Sylfaen"/>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753E6E" w:rsidRPr="00E6597C"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sz w:val="20"/>
          <w:szCs w:val="20"/>
          <w:lang w:val="es-ES"/>
        </w:rPr>
        <w:t>:</w:t>
      </w:r>
    </w:p>
    <w:p w:rsidR="00990561" w:rsidRPr="00E6597C" w:rsidRDefault="00990561" w:rsidP="00EF3662">
      <w:pPr>
        <w:ind w:firstLine="567"/>
        <w:jc w:val="both"/>
        <w:rPr>
          <w:rFonts w:ascii="GHEA Grapalat" w:hAnsi="GHEA Grapalat" w:cs="Sylfaen"/>
          <w:sz w:val="20"/>
          <w:lang w:val="es-ES"/>
        </w:rPr>
      </w:pPr>
      <w:r w:rsidRPr="00E6597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E6597C" w:rsidRDefault="00753E6E" w:rsidP="00EF3662">
      <w:pPr>
        <w:ind w:firstLine="567"/>
        <w:jc w:val="both"/>
        <w:rPr>
          <w:rFonts w:ascii="GHEA Grapalat" w:hAnsi="GHEA Grapalat" w:cs="Sylfaen"/>
          <w:sz w:val="20"/>
          <w:lang w:val="es-ES"/>
        </w:rPr>
      </w:pPr>
      <w:r w:rsidRPr="00E6597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2.2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lastRenderedPageBreak/>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w:t>
      </w:r>
      <w:r w:rsidR="00292029">
        <w:rPr>
          <w:rFonts w:ascii="GHEA Grapalat" w:hAnsi="GHEA Grapalat"/>
          <w:color w:val="000000"/>
          <w:sz w:val="20"/>
          <w:szCs w:val="20"/>
          <w:lang w:val="hy-AM"/>
        </w:rPr>
        <w:softHyphen/>
      </w:r>
      <w:r w:rsidRPr="00E6597C">
        <w:rPr>
          <w:rFonts w:ascii="GHEA Grapalat" w:hAnsi="GHEA Grapalat"/>
          <w:color w:val="000000"/>
          <w:sz w:val="20"/>
          <w:szCs w:val="20"/>
          <w:lang w:val="hy-AM"/>
        </w:rPr>
        <w:t>գահ, անդամ.</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E6597C"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lastRenderedPageBreak/>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rsidR="00096865" w:rsidRPr="00E6597C" w:rsidRDefault="00096865" w:rsidP="00EF3662">
      <w:pPr>
        <w:ind w:firstLine="567"/>
        <w:jc w:val="both"/>
        <w:rPr>
          <w:rFonts w:ascii="GHEA Grapalat" w:hAnsi="GHEA Grapalat"/>
          <w:b/>
          <w:sz w:val="20"/>
          <w:lang w:val="af-ZA"/>
        </w:rPr>
      </w:pPr>
    </w:p>
    <w:p w:rsidR="00B051BE" w:rsidRPr="00E6597C" w:rsidRDefault="00B051BE"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rsidR="00096865" w:rsidRPr="00E6597C"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6C778B" w:rsidRPr="00E6597C">
        <w:rPr>
          <w:rFonts w:ascii="GHEA Grapalat" w:hAnsi="GHEA Grapalat" w:cs="Sylfaen"/>
          <w:sz w:val="20"/>
          <w:vertAlign w:val="superscript"/>
          <w:lang w:val="af-ZA"/>
        </w:rPr>
        <w:t>5</w:t>
      </w:r>
      <w:r w:rsidR="004D5671" w:rsidRPr="00E6597C">
        <w:rPr>
          <w:rFonts w:ascii="GHEA Grapalat" w:hAnsi="GHEA Grapalat" w:cs="Tahoma"/>
          <w:sz w:val="20"/>
        </w:rPr>
        <w:t>։</w:t>
      </w:r>
      <w:r w:rsidR="00781688"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rsidR="002F21CB"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605D7">
        <w:rPr>
          <w:rFonts w:ascii="GHEA Grapalat" w:hAnsi="GHEA Grapalat" w:cs="Sylfaen"/>
          <w:sz w:val="20"/>
          <w:lang w:val="hy-AM"/>
        </w:rPr>
        <w:t xml:space="preserve"> </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Pr="00E6597C">
        <w:rPr>
          <w:rFonts w:ascii="GHEA Grapalat" w:hAnsi="GHEA Grapalat" w:cs="Sylfaen"/>
          <w:sz w:val="20"/>
          <w:lang w:val="hy-AM"/>
        </w:rPr>
        <w:t>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sidR="00101F06" w:rsidRPr="00E6597C">
        <w:rPr>
          <w:rStyle w:val="af6"/>
          <w:rFonts w:ascii="GHEA Grapalat" w:hAnsi="GHEA Grapalat" w:cs="Sylfaen"/>
          <w:color w:val="FFFFFF"/>
          <w:sz w:val="20"/>
          <w:shd w:val="clear" w:color="auto" w:fill="FFFFFF"/>
          <w:lang w:val="ru-RU"/>
        </w:rPr>
        <w:footnoteReference w:id="3"/>
      </w:r>
      <w:r w:rsidR="004D5671" w:rsidRPr="00E6597C">
        <w:rPr>
          <w:rFonts w:ascii="GHEA Grapalat" w:hAnsi="GHEA Grapalat" w:cs="Tahoma"/>
          <w:sz w:val="20"/>
          <w:lang w:val="hy-AM"/>
        </w:rPr>
        <w:t>։</w:t>
      </w:r>
      <w:r w:rsidR="00E6597C" w:rsidRPr="00E22B4A">
        <w:rPr>
          <w:rFonts w:ascii="GHEA Grapalat" w:hAnsi="GHEA Grapalat" w:cs="Tahoma"/>
          <w:sz w:val="20"/>
          <w:vertAlign w:val="superscript"/>
          <w:lang w:val="hy-AM"/>
        </w:rPr>
        <w:t>6</w:t>
      </w:r>
      <w:r w:rsidRPr="00E6597C">
        <w:rPr>
          <w:rFonts w:ascii="GHEA Grapalat" w:hAnsi="GHEA Grapalat" w:cs="Arial Unicode"/>
          <w:sz w:val="20"/>
          <w:lang w:val="hy-AM"/>
        </w:rPr>
        <w:t xml:space="preserve"> </w:t>
      </w:r>
    </w:p>
    <w:p w:rsidR="00B051BE" w:rsidRPr="00E6597C" w:rsidRDefault="00B051BE" w:rsidP="00E6597C">
      <w:pPr>
        <w:ind w:firstLine="567"/>
        <w:jc w:val="both"/>
        <w:rPr>
          <w:rFonts w:ascii="GHEA Grapalat" w:hAnsi="GHEA Grapalat"/>
          <w:b/>
          <w:sz w:val="20"/>
          <w:lang w:val="hy-AM"/>
        </w:rPr>
      </w:pPr>
    </w:p>
    <w:p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E22B4A">
        <w:rPr>
          <w:rFonts w:ascii="GHEA Grapalat" w:hAnsi="GHEA Grapalat" w:cs="Sylfaen"/>
          <w:szCs w:val="24"/>
          <w:lang w:val="hy-AM"/>
        </w:rPr>
        <w:t>գնանշման հարցման</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2F21CB" w:rsidRPr="002F21CB">
        <w:rPr>
          <w:rFonts w:ascii="GHEA Grapalat" w:hAnsi="GHEA Grapalat" w:cs="Sylfaen"/>
          <w:szCs w:val="24"/>
          <w:lang w:val="hy-AM"/>
        </w:rPr>
        <w:t>7</w:t>
      </w:r>
      <w:r w:rsidR="00B61894" w:rsidRPr="004605D7">
        <w:rPr>
          <w:rFonts w:ascii="GHEA Grapalat" w:hAnsi="GHEA Grapalat" w:cs="Sylfaen"/>
          <w:szCs w:val="24"/>
          <w:lang w:val="hy-AM"/>
        </w:rPr>
        <w:t xml:space="preserve">»րդ օրվա ժամը </w:t>
      </w:r>
      <w:r w:rsidR="00B61894" w:rsidRPr="002F21CB">
        <w:rPr>
          <w:rFonts w:ascii="GHEA Grapalat" w:hAnsi="GHEA Grapalat" w:cs="Sylfaen"/>
          <w:szCs w:val="24"/>
          <w:lang w:val="hy-AM"/>
        </w:rPr>
        <w:t>«</w:t>
      </w:r>
      <w:r w:rsidR="002F21CB" w:rsidRPr="002F21CB">
        <w:rPr>
          <w:rFonts w:ascii="GHEA Grapalat" w:hAnsi="GHEA Grapalat" w:cs="Sylfaen"/>
          <w:sz w:val="24"/>
          <w:szCs w:val="24"/>
          <w:lang w:val="hy-AM"/>
        </w:rPr>
        <w:t>12:00</w:t>
      </w:r>
      <w:r w:rsidR="00B61894" w:rsidRPr="002F21CB">
        <w:rPr>
          <w:rFonts w:ascii="GHEA Grapalat" w:hAnsi="GHEA Grapalat" w:cs="Sylfaen"/>
          <w:szCs w:val="24"/>
          <w:lang w:val="hy-AM"/>
        </w:rPr>
        <w:t>»</w:t>
      </w:r>
      <w:r w:rsidR="00B61894" w:rsidRPr="004605D7">
        <w:rPr>
          <w:rFonts w:ascii="GHEA Grapalat" w:hAnsi="GHEA Grapalat" w:cs="Sylfaen"/>
          <w:szCs w:val="24"/>
          <w:lang w:val="hy-AM"/>
        </w:rPr>
        <w:t xml:space="preserve">-ն, </w:t>
      </w:r>
      <w:r w:rsidR="00B61894" w:rsidRPr="002F21CB">
        <w:rPr>
          <w:rFonts w:ascii="GHEA Grapalat" w:hAnsi="GHEA Grapalat" w:cs="Sylfaen"/>
          <w:lang w:val="hy-AM"/>
        </w:rPr>
        <w:t>«</w:t>
      </w:r>
      <w:r w:rsidR="002F21CB" w:rsidRPr="002F21CB">
        <w:rPr>
          <w:rFonts w:ascii="GHEA Grapalat" w:hAnsi="GHEA Grapalat" w:cs="Sylfaen"/>
          <w:lang w:val="hy-AM"/>
        </w:rPr>
        <w:t>ՀՀ Կոտայքի մարզ, գ. Քասախ Ս. Ջալալյան հրպ.1</w:t>
      </w:r>
      <w:r w:rsidR="00B61894" w:rsidRPr="002F21CB">
        <w:rPr>
          <w:rFonts w:ascii="GHEA Grapalat" w:hAnsi="GHEA Grapalat" w:cs="Sylfaen"/>
          <w:lang w:val="hy-AM"/>
        </w:rPr>
        <w:t>»</w:t>
      </w:r>
      <w:r w:rsidR="00B61894" w:rsidRPr="004605D7">
        <w:rPr>
          <w:rFonts w:ascii="GHEA Grapalat" w:hAnsi="GHEA Grapalat" w:cs="Sylfaen"/>
          <w:szCs w:val="24"/>
          <w:lang w:val="hy-AM"/>
        </w:rPr>
        <w:t xml:space="preserve"> հասցեով:</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2F21CB" w:rsidRPr="002F21CB">
        <w:rPr>
          <w:rFonts w:ascii="GHEA Grapalat" w:hAnsi="GHEA Grapalat" w:cs="Sylfaen"/>
          <w:lang w:val="hy-AM"/>
        </w:rPr>
        <w:t>Աշխեն Հովհաննիսյանը</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rsidR="003850A0" w:rsidRPr="00E6597C" w:rsidRDefault="003850A0" w:rsidP="003850A0">
      <w:pPr>
        <w:pStyle w:val="23"/>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ցության իրավունքի պահանջներին իր տվյալների համապատասխանության մասին.</w:t>
      </w:r>
    </w:p>
    <w:p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հավաստում՝ ընտրված մասնակից ճանաչվելու դեպքում, սույն հրավեր</w:t>
      </w:r>
      <w:r w:rsidR="00EA68B2" w:rsidRPr="00E6597C">
        <w:rPr>
          <w:rFonts w:ascii="GHEA Grapalat" w:hAnsi="GHEA Grapalat" w:cs="Sylfaen"/>
          <w:sz w:val="20"/>
          <w:lang w:val="hy-AM"/>
        </w:rPr>
        <w:t xml:space="preserve">ի 1-ին մասի 2.4 կետով </w:t>
      </w:r>
      <w:r w:rsidR="00C63E1C" w:rsidRPr="00E6597C">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E6597C" w:rsidRDefault="003850A0" w:rsidP="003850A0">
      <w:pPr>
        <w:pStyle w:val="23"/>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E6597C" w:rsidRDefault="0059404D" w:rsidP="00972668">
      <w:pPr>
        <w:pStyle w:val="norm"/>
        <w:spacing w:line="240" w:lineRule="auto"/>
        <w:ind w:firstLine="630"/>
        <w:rPr>
          <w:rFonts w:ascii="GHEA Grapalat" w:hAnsi="GHEA Grapalat" w:cs="Sylfaen"/>
          <w:szCs w:val="24"/>
          <w:lang w:val="hy-AM"/>
        </w:rPr>
      </w:pPr>
      <w:r w:rsidRPr="00E6597C">
        <w:rPr>
          <w:rFonts w:ascii="GHEA Grapalat" w:hAnsi="GHEA Grapalat"/>
          <w:sz w:val="20"/>
          <w:lang w:val="hy-AM"/>
        </w:rPr>
        <w:t xml:space="preserve">ե) </w:t>
      </w:r>
      <w:r w:rsidRPr="00E6597C">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E6597C">
        <w:rPr>
          <w:rFonts w:ascii="GHEA Grapalat" w:hAnsi="GHEA Grapalat"/>
          <w:sz w:val="20"/>
          <w:lang w:val="hy-AM"/>
        </w:rPr>
        <w:t xml:space="preserve">: Ընդ որում </w:t>
      </w:r>
      <w:r w:rsidRPr="00E6597C">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6597C">
        <w:rPr>
          <w:rFonts w:ascii="GHEA Grapalat" w:hAnsi="GHEA Grapalat" w:cs="Sylfaen"/>
          <w:szCs w:val="24"/>
          <w:lang w:val="hy-AM"/>
        </w:rPr>
        <w:t xml:space="preserve"> </w:t>
      </w:r>
    </w:p>
    <w:bookmarkEnd w:id="4"/>
    <w:p w:rsidR="00B67CCD"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2</w:t>
      </w:r>
      <w:r w:rsidR="003E3FD0" w:rsidRPr="00E6597C">
        <w:rPr>
          <w:rFonts w:ascii="GHEA Grapalat" w:hAnsi="GHEA Grapalat" w:cs="Sylfaen"/>
          <w:sz w:val="20"/>
          <w:szCs w:val="24"/>
          <w:lang w:val="hy-AM" w:eastAsia="en-US"/>
        </w:rPr>
        <w:t>)</w:t>
      </w:r>
      <w:r w:rsidR="00B67CCD" w:rsidRPr="00E6597C">
        <w:rPr>
          <w:rFonts w:ascii="GHEA Grapalat" w:hAnsi="GHEA Grapalat" w:cs="Sylfaen"/>
          <w:sz w:val="20"/>
          <w:szCs w:val="24"/>
          <w:lang w:val="hy-AM" w:eastAsia="en-US"/>
        </w:rPr>
        <w:t xml:space="preserve"> </w:t>
      </w:r>
      <w:r w:rsidR="0047117B" w:rsidRPr="00E6597C">
        <w:rPr>
          <w:rFonts w:ascii="GHEA Grapalat" w:hAnsi="GHEA Grapalat" w:cs="Sylfaen"/>
          <w:sz w:val="20"/>
          <w:szCs w:val="24"/>
          <w:lang w:val="hy-AM" w:eastAsia="en-US"/>
        </w:rPr>
        <w:t xml:space="preserve">իր կողմից հաստատված </w:t>
      </w:r>
      <w:r w:rsidR="00B67CCD" w:rsidRPr="00E6597C">
        <w:rPr>
          <w:rFonts w:ascii="GHEA Grapalat" w:hAnsi="GHEA Grapalat" w:cs="Sylfaen"/>
          <w:sz w:val="20"/>
          <w:szCs w:val="24"/>
          <w:lang w:val="hy-AM" w:eastAsia="en-US"/>
        </w:rPr>
        <w:t>գնային առաջարկ</w:t>
      </w:r>
    </w:p>
    <w:p w:rsidR="006C3115" w:rsidRPr="00E6597C" w:rsidRDefault="00E326DD" w:rsidP="00EF3662">
      <w:pPr>
        <w:ind w:firstLine="567"/>
        <w:jc w:val="both"/>
        <w:rPr>
          <w:rFonts w:ascii="GHEA Grapalat" w:hAnsi="GHEA Grapalat" w:cs="Sylfaen"/>
          <w:color w:val="FFFFFF"/>
          <w:sz w:val="20"/>
          <w:lang w:val="hy-AM"/>
        </w:rPr>
      </w:pPr>
      <w:r w:rsidRPr="00E6597C">
        <w:rPr>
          <w:rFonts w:ascii="GHEA Grapalat" w:hAnsi="GHEA Grapalat" w:cs="Sylfaen"/>
          <w:sz w:val="20"/>
          <w:lang w:val="hy-AM"/>
        </w:rPr>
        <w:t xml:space="preserve">  </w:t>
      </w:r>
      <w:r w:rsidR="00C96127" w:rsidRPr="004605D7">
        <w:rPr>
          <w:rFonts w:ascii="GHEA Grapalat" w:hAnsi="GHEA Grapalat" w:cs="Sylfaen"/>
          <w:sz w:val="20"/>
          <w:lang w:val="hy-AM"/>
        </w:rPr>
        <w:t>3</w:t>
      </w:r>
      <w:r w:rsidR="00F53525" w:rsidRPr="00E6597C">
        <w:rPr>
          <w:rFonts w:ascii="GHEA Grapalat" w:hAnsi="GHEA Grapalat" w:cs="Sylfaen"/>
          <w:sz w:val="20"/>
          <w:lang w:val="hy-AM"/>
        </w:rPr>
        <w:t xml:space="preserve">) հայտի ապահովում կանխիկ փողի կամ բանկային երաշխիքի </w:t>
      </w:r>
      <w:r w:rsidR="00C03728" w:rsidRPr="00E6597C">
        <w:rPr>
          <w:rFonts w:ascii="GHEA Grapalat" w:hAnsi="GHEA Grapalat" w:cs="Sylfaen"/>
          <w:sz w:val="20"/>
          <w:lang w:val="hy-AM"/>
        </w:rPr>
        <w:t>ձևով</w:t>
      </w:r>
      <w:r w:rsidR="00F53525" w:rsidRPr="00E6597C">
        <w:rPr>
          <w:rFonts w:ascii="GHEA Grapalat" w:hAnsi="GHEA Grapalat" w:cs="Sylfaen"/>
          <w:sz w:val="20"/>
          <w:lang w:val="hy-AM"/>
        </w:rPr>
        <w:t>:</w:t>
      </w:r>
      <w:r w:rsidR="00B61894" w:rsidRPr="00E6597C" w:rsidDel="00B61894">
        <w:rPr>
          <w:rFonts w:ascii="GHEA Grapalat" w:hAnsi="GHEA Grapalat" w:cs="Sylfaen"/>
          <w:sz w:val="20"/>
          <w:lang w:val="hy-AM"/>
        </w:rPr>
        <w:t xml:space="preserve"> </w:t>
      </w:r>
      <w:r w:rsidR="00E6597C" w:rsidRPr="004605D7">
        <w:rPr>
          <w:rFonts w:ascii="GHEA Grapalat" w:hAnsi="GHEA Grapalat" w:cs="Sylfaen"/>
          <w:sz w:val="20"/>
          <w:vertAlign w:val="superscript"/>
          <w:lang w:val="hy-AM"/>
        </w:rPr>
        <w:t>7</w:t>
      </w:r>
      <w:r w:rsidR="00340083" w:rsidRPr="00E6597C">
        <w:rPr>
          <w:rStyle w:val="af6"/>
          <w:rFonts w:ascii="GHEA Grapalat" w:hAnsi="GHEA Grapalat"/>
          <w:color w:val="FFFFFF"/>
          <w:sz w:val="20"/>
          <w:lang w:val="hy-AM"/>
        </w:rPr>
        <w:footnoteReference w:id="4"/>
      </w:r>
    </w:p>
    <w:p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rsidR="00C96127"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EC6281"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lastRenderedPageBreak/>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00E6597C" w:rsidRPr="004605D7">
        <w:rPr>
          <w:rFonts w:ascii="GHEA Grapalat" w:hAnsi="GHEA Grapalat" w:cs="Sylfaen"/>
          <w:sz w:val="20"/>
          <w:szCs w:val="24"/>
          <w:vertAlign w:val="superscript"/>
          <w:lang w:val="hy-AM" w:eastAsia="en-US"/>
        </w:rPr>
        <w:t>8</w:t>
      </w:r>
      <w:r w:rsidRPr="004605D7">
        <w:rPr>
          <w:rFonts w:ascii="GHEA Grapalat" w:hAnsi="GHEA Grapalat" w:cs="Sylfaen"/>
          <w:sz w:val="20"/>
          <w:szCs w:val="24"/>
          <w:lang w:val="hy-AM" w:eastAsia="en-US"/>
        </w:rPr>
        <w:t xml:space="preserve">  </w:t>
      </w:r>
    </w:p>
    <w:p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E6597C" w:rsidRDefault="00037DDE" w:rsidP="00EF3662">
      <w:pPr>
        <w:pStyle w:val="norm"/>
        <w:spacing w:line="240" w:lineRule="auto"/>
        <w:rPr>
          <w:rFonts w:ascii="GHEA Grapalat" w:hAnsi="GHEA Grapalat" w:cs="Sylfaen"/>
          <w:sz w:val="20"/>
          <w:szCs w:val="24"/>
          <w:lang w:val="hy-AM" w:eastAsia="en-US"/>
        </w:rPr>
      </w:pP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գ. գնային առաջարկում չափաբաժնի համարը սխալ է նշված, սակայն </w:t>
      </w:r>
      <w:r w:rsidR="00E22B4A">
        <w:rPr>
          <w:rFonts w:ascii="GHEA Grapalat" w:hAnsi="GHEA Grapalat" w:cs="Sylfaen"/>
          <w:sz w:val="20"/>
          <w:szCs w:val="24"/>
          <w:lang w:val="hy-AM" w:eastAsia="en-US"/>
        </w:rPr>
        <w:t>Քասախ համայնքի փողոցների ասֆալտբետոնե ծածկի փոսային նորոգման աշխատանքներ</w:t>
      </w:r>
      <w:r w:rsidRPr="00E6597C">
        <w:rPr>
          <w:rFonts w:ascii="GHEA Grapalat" w:hAnsi="GHEA Grapalat" w:cs="Sylfaen"/>
          <w:sz w:val="20"/>
          <w:szCs w:val="24"/>
          <w:lang w:val="hy-AM" w:eastAsia="en-US"/>
        </w:rPr>
        <w:t xml:space="preserve"> ճիշտ է լրացված</w:t>
      </w:r>
      <w:r w:rsidR="008128C9" w:rsidRPr="00E6597C">
        <w:rPr>
          <w:rFonts w:ascii="GHEA Grapalat" w:hAnsi="GHEA Grapalat" w:cs="Sylfaen"/>
          <w:sz w:val="20"/>
          <w:szCs w:val="24"/>
          <w:lang w:val="hy-AM" w:eastAsia="en-US"/>
        </w:rPr>
        <w:t>.</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lastRenderedPageBreak/>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rsidR="00FA0E41" w:rsidRPr="00E6597C" w:rsidRDefault="00FA0E41" w:rsidP="00EF3662">
      <w:pPr>
        <w:ind w:firstLine="567"/>
        <w:jc w:val="center"/>
        <w:rPr>
          <w:rFonts w:ascii="GHEA Grapalat" w:hAnsi="GHEA Grapalat"/>
          <w:b/>
          <w:sz w:val="20"/>
          <w:lang w:val="af-ZA"/>
        </w:rPr>
      </w:pPr>
    </w:p>
    <w:p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rsidR="00096865" w:rsidRPr="00E6597C" w:rsidRDefault="00096865" w:rsidP="00EF3662">
      <w:pPr>
        <w:ind w:firstLine="567"/>
        <w:jc w:val="both"/>
        <w:rPr>
          <w:rFonts w:ascii="GHEA Grapalat" w:hAnsi="GHEA Grapalat"/>
          <w:b/>
          <w:sz w:val="20"/>
          <w:lang w:val="af-ZA"/>
        </w:rPr>
      </w:pPr>
    </w:p>
    <w:p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մասնակցի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գնային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առաջարկի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rsidR="001578D4" w:rsidRPr="00E6597C" w:rsidRDefault="001578D4" w:rsidP="00EF3662">
      <w:pPr>
        <w:ind w:firstLine="567"/>
        <w:jc w:val="both"/>
        <w:rPr>
          <w:rFonts w:ascii="GHEA Grapalat" w:hAnsi="GHEA Grapalat" w:cs="Sylfaen"/>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712311" w:rsidRPr="00E6597C">
        <w:rPr>
          <w:rFonts w:ascii="GHEA Grapalat" w:hAnsi="GHEA Grapalat"/>
          <w:sz w:val="20"/>
          <w:szCs w:val="20"/>
        </w:rPr>
        <w:t>սույն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ընթացակարգի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շրջանակում</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պայմանագիրը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կնքվելուց</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կամ</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սույն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ընթացակարգը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չկայացած</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հայտարարվելուց</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հետո</w:t>
      </w:r>
      <w:r w:rsidR="00712311" w:rsidRPr="00E6597C">
        <w:rPr>
          <w:rFonts w:ascii="GHEA Grapalat" w:hAnsi="GHEA Grapalat"/>
          <w:sz w:val="20"/>
          <w:szCs w:val="20"/>
          <w:lang w:val="af-ZA"/>
        </w:rPr>
        <w:t xml:space="preserve"> </w:t>
      </w:r>
      <w:r w:rsidR="00C54CEE" w:rsidRPr="00E6597C">
        <w:rPr>
          <w:rFonts w:ascii="GHEA Grapalat" w:hAnsi="GHEA Grapalat"/>
          <w:sz w:val="20"/>
          <w:szCs w:val="20"/>
        </w:rPr>
        <w:t>քսան</w:t>
      </w:r>
      <w:r w:rsidR="00402941" w:rsidRPr="00E6597C">
        <w:rPr>
          <w:rFonts w:ascii="GHEA Grapalat" w:hAnsi="GHEA Grapalat"/>
          <w:sz w:val="20"/>
          <w:szCs w:val="20"/>
          <w:lang w:val="af-ZA"/>
        </w:rPr>
        <w:t xml:space="preserve"> </w:t>
      </w:r>
      <w:r w:rsidR="00712311" w:rsidRPr="00E6597C">
        <w:rPr>
          <w:rFonts w:ascii="GHEA Grapalat" w:hAnsi="GHEA Grapalat"/>
          <w:sz w:val="20"/>
          <w:szCs w:val="20"/>
        </w:rPr>
        <w:t>աշխատանքային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օրվա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ընթացքում</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p>
    <w:p w:rsidR="000A7528" w:rsidRPr="00E6597C" w:rsidRDefault="00283198" w:rsidP="00EF3662">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E6597C">
        <w:rPr>
          <w:rFonts w:ascii="GHEA Grapalat" w:hAnsi="GHEA Grapalat"/>
          <w:sz w:val="20"/>
          <w:szCs w:val="20"/>
        </w:rPr>
        <w:t>Գնման</w:t>
      </w:r>
      <w:r w:rsidR="00712311" w:rsidRPr="00E6597C">
        <w:rPr>
          <w:rFonts w:ascii="GHEA Grapalat" w:hAnsi="GHEA Grapalat"/>
          <w:sz w:val="20"/>
          <w:szCs w:val="20"/>
          <w:lang w:val="af-ZA"/>
        </w:rPr>
        <w:t xml:space="preserve"> </w:t>
      </w:r>
      <w:r w:rsidR="000A7528" w:rsidRPr="00E6597C">
        <w:rPr>
          <w:rFonts w:ascii="GHEA Grapalat" w:hAnsi="GHEA Grapalat"/>
          <w:sz w:val="20"/>
          <w:szCs w:val="20"/>
        </w:rPr>
        <w:t>ընթացակարգ</w:t>
      </w:r>
      <w:r w:rsidR="00712311" w:rsidRPr="00E6597C">
        <w:rPr>
          <w:rFonts w:ascii="GHEA Grapalat" w:hAnsi="GHEA Grapalat"/>
          <w:sz w:val="20"/>
          <w:szCs w:val="20"/>
        </w:rPr>
        <w:t>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չափաբաժիններով</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կազմակերպվելու</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դեպքում</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rsidR="000A7528" w:rsidRPr="00E6597C" w:rsidRDefault="000A7528" w:rsidP="000F008F">
      <w:pPr>
        <w:ind w:firstLine="567"/>
        <w:jc w:val="both"/>
        <w:rPr>
          <w:rFonts w:ascii="GHEA Grapalat" w:hAnsi="GHEA Grapalat"/>
          <w:sz w:val="20"/>
          <w:szCs w:val="20"/>
          <w:lang w:val="af-ZA"/>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գնային</w:t>
      </w:r>
      <w:r w:rsidRPr="00E6597C">
        <w:rPr>
          <w:rFonts w:ascii="GHEA Grapalat" w:hAnsi="GHEA Grapalat"/>
          <w:sz w:val="20"/>
          <w:szCs w:val="20"/>
          <w:lang w:val="af-ZA"/>
        </w:rPr>
        <w:t xml:space="preserve"> </w:t>
      </w:r>
      <w:r w:rsidRPr="00E6597C">
        <w:rPr>
          <w:rFonts w:ascii="GHEA Grapalat" w:hAnsi="GHEA Grapalat"/>
          <w:sz w:val="20"/>
          <w:szCs w:val="20"/>
        </w:rPr>
        <w:t>առաջարկների</w:t>
      </w:r>
      <w:r w:rsidRPr="00E6597C">
        <w:rPr>
          <w:rFonts w:ascii="GHEA Grapalat" w:hAnsi="GHEA Grapalat"/>
          <w:sz w:val="20"/>
          <w:szCs w:val="20"/>
          <w:lang w:val="af-ZA"/>
        </w:rPr>
        <w:t xml:space="preserve"> </w:t>
      </w:r>
      <w:r w:rsidRPr="00E6597C">
        <w:rPr>
          <w:rFonts w:ascii="GHEA Grapalat" w:hAnsi="GHEA Grapalat"/>
          <w:sz w:val="20"/>
          <w:szCs w:val="20"/>
        </w:rPr>
        <w:t>հանրագումարի</w:t>
      </w:r>
      <w:r w:rsidRPr="00E6597C">
        <w:rPr>
          <w:rFonts w:ascii="GHEA Grapalat" w:hAnsi="GHEA Grapalat"/>
          <w:sz w:val="20"/>
          <w:szCs w:val="20"/>
          <w:lang w:val="af-ZA"/>
        </w:rPr>
        <w:t xml:space="preserve"> </w:t>
      </w:r>
      <w:r w:rsidRPr="00E6597C">
        <w:rPr>
          <w:rFonts w:ascii="GHEA Grapalat" w:hAnsi="GHEA Grapalat"/>
          <w:sz w:val="20"/>
          <w:szCs w:val="20"/>
        </w:rPr>
        <w:t>նկատմամբ</w:t>
      </w:r>
      <w:r w:rsidRPr="00E6597C">
        <w:rPr>
          <w:rFonts w:ascii="GHEA Grapalat" w:hAnsi="GHEA Grapalat"/>
          <w:sz w:val="20"/>
          <w:szCs w:val="20"/>
          <w:lang w:val="af-ZA"/>
        </w:rPr>
        <w:t xml:space="preserve">: </w:t>
      </w:r>
      <w:r w:rsidRPr="00E6597C">
        <w:rPr>
          <w:rFonts w:ascii="GHEA Grapalat" w:hAnsi="GHEA Grapalat"/>
          <w:sz w:val="20"/>
          <w:szCs w:val="20"/>
        </w:rPr>
        <w:t>Եթե</w:t>
      </w:r>
      <w:r w:rsidRPr="00E6597C">
        <w:rPr>
          <w:rFonts w:ascii="GHEA Grapalat" w:hAnsi="GHEA Grapalat"/>
          <w:sz w:val="20"/>
          <w:szCs w:val="20"/>
          <w:lang w:val="af-ZA"/>
        </w:rPr>
        <w:t xml:space="preserve"> </w:t>
      </w:r>
      <w:r w:rsidR="00402941" w:rsidRPr="00E6597C">
        <w:rPr>
          <w:rFonts w:ascii="GHEA Grapalat" w:hAnsi="GHEA Grapalat"/>
          <w:sz w:val="20"/>
          <w:szCs w:val="20"/>
        </w:rPr>
        <w:t>ըստ</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չափաբաժինների</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ներկայացված</w:t>
      </w:r>
      <w:r w:rsidR="00402941" w:rsidRPr="00E6597C">
        <w:rPr>
          <w:rFonts w:ascii="GHEA Grapalat" w:hAnsi="GHEA Grapalat"/>
          <w:sz w:val="20"/>
          <w:szCs w:val="20"/>
          <w:lang w:val="af-ZA"/>
        </w:rPr>
        <w:t xml:space="preserve"> </w:t>
      </w:r>
      <w:r w:rsidR="00F70E55" w:rsidRPr="00E6597C">
        <w:rPr>
          <w:rFonts w:ascii="GHEA Grapalat" w:hAnsi="GHEA Grapalat"/>
          <w:sz w:val="20"/>
          <w:szCs w:val="20"/>
        </w:rPr>
        <w:t>գնային</w:t>
      </w:r>
      <w:r w:rsidR="00F70E55" w:rsidRPr="00E6597C">
        <w:rPr>
          <w:rFonts w:ascii="GHEA Grapalat" w:hAnsi="GHEA Grapalat"/>
          <w:sz w:val="20"/>
          <w:szCs w:val="20"/>
          <w:lang w:val="af-ZA"/>
        </w:rPr>
        <w:t xml:space="preserve"> </w:t>
      </w:r>
      <w:r w:rsidR="00F70E55" w:rsidRPr="00E6597C">
        <w:rPr>
          <w:rFonts w:ascii="GHEA Grapalat" w:hAnsi="GHEA Grapalat"/>
          <w:sz w:val="20"/>
          <w:szCs w:val="20"/>
        </w:rPr>
        <w:t>առաջարկների</w:t>
      </w:r>
      <w:r w:rsidR="00F70E55" w:rsidRPr="00E6597C">
        <w:rPr>
          <w:rFonts w:ascii="GHEA Grapalat" w:hAnsi="GHEA Grapalat"/>
          <w:sz w:val="20"/>
          <w:szCs w:val="20"/>
          <w:lang w:val="af-ZA"/>
        </w:rPr>
        <w:t xml:space="preserve"> </w:t>
      </w:r>
      <w:r w:rsidRPr="00E6597C">
        <w:rPr>
          <w:rFonts w:ascii="GHEA Grapalat" w:hAnsi="GHEA Grapalat"/>
          <w:sz w:val="20"/>
          <w:szCs w:val="20"/>
        </w:rPr>
        <w:t>հանրագումարը</w:t>
      </w:r>
      <w:r w:rsidRPr="00E6597C">
        <w:rPr>
          <w:rFonts w:ascii="GHEA Grapalat" w:hAnsi="GHEA Grapalat"/>
          <w:sz w:val="20"/>
          <w:szCs w:val="20"/>
          <w:lang w:val="af-ZA"/>
        </w:rPr>
        <w:t xml:space="preserve"> </w:t>
      </w:r>
      <w:r w:rsidRPr="00E6597C">
        <w:rPr>
          <w:rFonts w:ascii="GHEA Grapalat" w:hAnsi="GHEA Grapalat"/>
          <w:sz w:val="20"/>
          <w:szCs w:val="20"/>
        </w:rPr>
        <w:t>գերազանցում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0027208C" w:rsidRPr="00E6597C">
        <w:rPr>
          <w:rFonts w:ascii="GHEA Grapalat" w:hAnsi="GHEA Grapalat"/>
          <w:sz w:val="20"/>
          <w:szCs w:val="20"/>
          <w:lang w:val="hy-AM"/>
        </w:rPr>
        <w:t>10</w:t>
      </w:r>
      <w:r w:rsidR="0027208C" w:rsidRPr="00E6597C">
        <w:rPr>
          <w:rFonts w:ascii="GHEA Grapalat" w:hAnsi="GHEA Grapalat"/>
          <w:sz w:val="20"/>
          <w:szCs w:val="20"/>
          <w:lang w:val="af-ZA"/>
        </w:rPr>
        <w:t xml:space="preserve"> </w:t>
      </w:r>
      <w:r w:rsidR="00F70E55" w:rsidRPr="00E6597C">
        <w:rPr>
          <w:rFonts w:ascii="GHEA Grapalat" w:hAnsi="GHEA Grapalat"/>
          <w:sz w:val="20"/>
          <w:szCs w:val="20"/>
        </w:rPr>
        <w:t>մլն</w:t>
      </w:r>
      <w:r w:rsidR="00F70E55" w:rsidRPr="00E6597C">
        <w:rPr>
          <w:rFonts w:ascii="GHEA Grapalat" w:hAnsi="GHEA Grapalat"/>
          <w:sz w:val="20"/>
          <w:szCs w:val="20"/>
          <w:lang w:val="af-ZA"/>
        </w:rPr>
        <w:t xml:space="preserve">. </w:t>
      </w:r>
      <w:r w:rsidR="00F70E55" w:rsidRPr="00E6597C">
        <w:rPr>
          <w:rFonts w:ascii="GHEA Grapalat" w:hAnsi="GHEA Grapalat"/>
          <w:sz w:val="20"/>
          <w:szCs w:val="20"/>
        </w:rPr>
        <w:t>ՀՀ</w:t>
      </w:r>
      <w:r w:rsidR="00F70E55" w:rsidRPr="00E6597C">
        <w:rPr>
          <w:rFonts w:ascii="GHEA Grapalat" w:hAnsi="GHEA Grapalat"/>
          <w:sz w:val="20"/>
          <w:szCs w:val="20"/>
          <w:lang w:val="af-ZA"/>
        </w:rPr>
        <w:t xml:space="preserve"> </w:t>
      </w:r>
      <w:r w:rsidR="00F70E55" w:rsidRPr="00E6597C">
        <w:rPr>
          <w:rFonts w:ascii="GHEA Grapalat" w:hAnsi="GHEA Grapalat"/>
          <w:sz w:val="20"/>
          <w:szCs w:val="20"/>
        </w:rPr>
        <w:t>դրամը</w:t>
      </w:r>
      <w:r w:rsidRPr="00E6597C">
        <w:rPr>
          <w:rFonts w:ascii="GHEA Grapalat" w:hAnsi="GHEA Grapalat"/>
          <w:sz w:val="20"/>
          <w:szCs w:val="20"/>
          <w:lang w:val="af-ZA"/>
        </w:rPr>
        <w:t xml:space="preserve">, </w:t>
      </w:r>
      <w:r w:rsidRPr="00E6597C">
        <w:rPr>
          <w:rFonts w:ascii="GHEA Grapalat" w:hAnsi="GHEA Grapalat"/>
          <w:sz w:val="20"/>
          <w:szCs w:val="20"/>
        </w:rPr>
        <w:t>սակայն</w:t>
      </w:r>
      <w:r w:rsidRPr="00E6597C">
        <w:rPr>
          <w:rFonts w:ascii="GHEA Grapalat" w:hAnsi="GHEA Grapalat"/>
          <w:sz w:val="20"/>
          <w:szCs w:val="20"/>
          <w:lang w:val="af-ZA"/>
        </w:rPr>
        <w:t xml:space="preserve"> </w:t>
      </w:r>
      <w:r w:rsidRPr="00E6597C">
        <w:rPr>
          <w:rFonts w:ascii="GHEA Grapalat" w:hAnsi="GHEA Grapalat"/>
          <w:sz w:val="20"/>
          <w:szCs w:val="20"/>
        </w:rPr>
        <w:t>ըստ</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գնային</w:t>
      </w:r>
      <w:r w:rsidRPr="00E6597C">
        <w:rPr>
          <w:rFonts w:ascii="GHEA Grapalat" w:hAnsi="GHEA Grapalat"/>
          <w:sz w:val="20"/>
          <w:szCs w:val="20"/>
          <w:lang w:val="af-ZA"/>
        </w:rPr>
        <w:t xml:space="preserve"> </w:t>
      </w:r>
      <w:r w:rsidRPr="00E6597C">
        <w:rPr>
          <w:rFonts w:ascii="GHEA Grapalat" w:hAnsi="GHEA Grapalat"/>
          <w:sz w:val="20"/>
          <w:szCs w:val="20"/>
        </w:rPr>
        <w:t>առաջարկները</w:t>
      </w:r>
      <w:r w:rsidRPr="00E6597C">
        <w:rPr>
          <w:rFonts w:ascii="GHEA Grapalat" w:hAnsi="GHEA Grapalat"/>
          <w:sz w:val="20"/>
          <w:szCs w:val="20"/>
          <w:lang w:val="af-ZA"/>
        </w:rPr>
        <w:t xml:space="preserve"> </w:t>
      </w:r>
      <w:r w:rsidRPr="00E6597C">
        <w:rPr>
          <w:rFonts w:ascii="GHEA Grapalat" w:hAnsi="GHEA Grapalat"/>
          <w:sz w:val="20"/>
          <w:szCs w:val="20"/>
        </w:rPr>
        <w:t>չեն</w:t>
      </w:r>
      <w:r w:rsidRPr="00E6597C">
        <w:rPr>
          <w:rFonts w:ascii="GHEA Grapalat" w:hAnsi="GHEA Grapalat"/>
          <w:sz w:val="20"/>
          <w:szCs w:val="20"/>
          <w:lang w:val="af-ZA"/>
        </w:rPr>
        <w:t xml:space="preserve"> </w:t>
      </w:r>
      <w:r w:rsidRPr="00E6597C">
        <w:rPr>
          <w:rFonts w:ascii="GHEA Grapalat" w:hAnsi="GHEA Grapalat"/>
          <w:sz w:val="20"/>
          <w:szCs w:val="20"/>
        </w:rPr>
        <w:t>գերազանցում</w:t>
      </w:r>
      <w:r w:rsidRPr="00E6597C">
        <w:rPr>
          <w:rFonts w:ascii="GHEA Grapalat" w:hAnsi="GHEA Grapalat"/>
          <w:sz w:val="20"/>
          <w:szCs w:val="20"/>
          <w:lang w:val="af-ZA"/>
        </w:rPr>
        <w:t xml:space="preserve"> </w:t>
      </w:r>
      <w:r w:rsidRPr="00E6597C">
        <w:rPr>
          <w:rFonts w:ascii="GHEA Grapalat" w:hAnsi="GHEA Grapalat"/>
          <w:sz w:val="20"/>
          <w:szCs w:val="20"/>
        </w:rPr>
        <w:t>այդ</w:t>
      </w:r>
      <w:r w:rsidRPr="00E6597C">
        <w:rPr>
          <w:rFonts w:ascii="GHEA Grapalat" w:hAnsi="GHEA Grapalat"/>
          <w:sz w:val="20"/>
          <w:szCs w:val="20"/>
          <w:lang w:val="af-ZA"/>
        </w:rPr>
        <w:t xml:space="preserve"> </w:t>
      </w:r>
      <w:r w:rsidRPr="00E6597C">
        <w:rPr>
          <w:rFonts w:ascii="GHEA Grapalat" w:hAnsi="GHEA Grapalat"/>
          <w:sz w:val="20"/>
          <w:szCs w:val="20"/>
        </w:rPr>
        <w:t>չափը</w:t>
      </w:r>
      <w:r w:rsidRPr="00E6597C">
        <w:rPr>
          <w:rFonts w:ascii="GHEA Grapalat" w:hAnsi="GHEA Grapalat"/>
          <w:sz w:val="20"/>
          <w:szCs w:val="20"/>
          <w:lang w:val="af-ZA"/>
        </w:rPr>
        <w:t xml:space="preserve">, </w:t>
      </w:r>
      <w:r w:rsidRPr="00E6597C">
        <w:rPr>
          <w:rFonts w:ascii="GHEA Grapalat" w:hAnsi="GHEA Grapalat"/>
          <w:sz w:val="20"/>
          <w:szCs w:val="20"/>
        </w:rPr>
        <w:t>ապա</w:t>
      </w:r>
      <w:r w:rsidR="00963E00" w:rsidRPr="00E6597C">
        <w:rPr>
          <w:rFonts w:ascii="GHEA Grapalat" w:hAnsi="GHEA Grapalat" w:cs="Arial Armenian"/>
          <w:lang w:val="af-ZA"/>
        </w:rPr>
        <w:t xml:space="preserve"> </w:t>
      </w:r>
      <w:r w:rsidR="00963E00" w:rsidRPr="00E6597C">
        <w:rPr>
          <w:rFonts w:ascii="GHEA Grapalat" w:hAnsi="GHEA Grapalat"/>
          <w:sz w:val="20"/>
          <w:szCs w:val="20"/>
        </w:rPr>
        <w:t>հայտի</w:t>
      </w:r>
      <w:r w:rsidR="00963E00" w:rsidRPr="00E6597C">
        <w:rPr>
          <w:rFonts w:ascii="GHEA Grapalat" w:hAnsi="GHEA Grapalat"/>
          <w:sz w:val="20"/>
          <w:szCs w:val="20"/>
          <w:lang w:val="af-ZA"/>
        </w:rPr>
        <w:t xml:space="preserve"> </w:t>
      </w:r>
      <w:r w:rsidR="00963E00" w:rsidRPr="00E6597C">
        <w:rPr>
          <w:rFonts w:ascii="GHEA Grapalat" w:hAnsi="GHEA Grapalat"/>
          <w:sz w:val="20"/>
          <w:szCs w:val="20"/>
        </w:rPr>
        <w:t>ապահովում</w:t>
      </w:r>
      <w:r w:rsidR="00963E00" w:rsidRPr="00E6597C">
        <w:rPr>
          <w:rFonts w:ascii="GHEA Grapalat" w:hAnsi="GHEA Grapalat"/>
          <w:sz w:val="20"/>
          <w:szCs w:val="20"/>
          <w:lang w:val="af-ZA"/>
        </w:rPr>
        <w:t xml:space="preserve"> </w:t>
      </w:r>
      <w:r w:rsidR="00963E00" w:rsidRPr="00E6597C">
        <w:rPr>
          <w:rFonts w:ascii="GHEA Grapalat" w:hAnsi="GHEA Grapalat"/>
          <w:sz w:val="20"/>
          <w:szCs w:val="20"/>
        </w:rPr>
        <w:t>չի</w:t>
      </w:r>
      <w:r w:rsidR="00963E00" w:rsidRPr="00E6597C">
        <w:rPr>
          <w:rFonts w:ascii="GHEA Grapalat" w:hAnsi="GHEA Grapalat"/>
          <w:sz w:val="20"/>
          <w:szCs w:val="20"/>
          <w:lang w:val="af-ZA"/>
        </w:rPr>
        <w:t xml:space="preserve"> </w:t>
      </w:r>
      <w:r w:rsidR="00963E00" w:rsidRPr="00E6597C">
        <w:rPr>
          <w:rFonts w:ascii="GHEA Grapalat" w:hAnsi="GHEA Grapalat"/>
          <w:sz w:val="20"/>
          <w:szCs w:val="20"/>
        </w:rPr>
        <w:t>ներկայացվում</w:t>
      </w:r>
      <w:r w:rsidRPr="00E6597C">
        <w:rPr>
          <w:rFonts w:ascii="GHEA Grapalat" w:hAnsi="GHEA Grapalat"/>
          <w:sz w:val="20"/>
          <w:szCs w:val="20"/>
          <w:lang w:val="af-ZA"/>
        </w:rPr>
        <w:t>.</w:t>
      </w:r>
    </w:p>
    <w:p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2) </w:t>
      </w:r>
      <w:r w:rsidRPr="00E6597C">
        <w:rPr>
          <w:rFonts w:ascii="GHEA Grapalat" w:hAnsi="GHEA Grapalat" w:cs="Sylfaen"/>
          <w:sz w:val="20"/>
          <w:lang w:val="ru-RU"/>
        </w:rPr>
        <w:t>խախտել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գործընթացի</w:t>
      </w:r>
      <w:r w:rsidRPr="00E6597C">
        <w:rPr>
          <w:rFonts w:ascii="GHEA Grapalat" w:hAnsi="GHEA Grapalat" w:cs="Sylfaen"/>
          <w:sz w:val="20"/>
          <w:lang w:val="af-ZA"/>
        </w:rPr>
        <w:t xml:space="preserve"> </w:t>
      </w:r>
      <w:r w:rsidRPr="00E6597C">
        <w:rPr>
          <w:rFonts w:ascii="GHEA Grapalat" w:hAnsi="GHEA Grapalat" w:cs="Sylfaen"/>
          <w:sz w:val="20"/>
          <w:lang w:val="ru-RU"/>
        </w:rPr>
        <w:t>շրջանակում</w:t>
      </w:r>
      <w:r w:rsidRPr="00E6597C">
        <w:rPr>
          <w:rFonts w:ascii="GHEA Grapalat" w:hAnsi="GHEA Grapalat" w:cs="Sylfaen"/>
          <w:sz w:val="20"/>
          <w:lang w:val="af-ZA"/>
        </w:rPr>
        <w:t xml:space="preserve"> </w:t>
      </w:r>
      <w:r w:rsidRPr="00E6597C">
        <w:rPr>
          <w:rFonts w:ascii="GHEA Grapalat" w:hAnsi="GHEA Grapalat" w:cs="Sylfaen"/>
          <w:sz w:val="20"/>
          <w:lang w:val="ru-RU"/>
        </w:rPr>
        <w:t>ստանձնած</w:t>
      </w:r>
      <w:r w:rsidRPr="00E6597C">
        <w:rPr>
          <w:rFonts w:ascii="GHEA Grapalat" w:hAnsi="GHEA Grapalat" w:cs="Sylfaen"/>
          <w:sz w:val="20"/>
          <w:lang w:val="af-ZA"/>
        </w:rPr>
        <w:t xml:space="preserve"> </w:t>
      </w:r>
      <w:r w:rsidRPr="00E6597C">
        <w:rPr>
          <w:rFonts w:ascii="GHEA Grapalat" w:hAnsi="GHEA Grapalat" w:cs="Sylfaen"/>
          <w:sz w:val="20"/>
          <w:lang w:val="ru-RU"/>
        </w:rPr>
        <w:t>պարտավորություն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որը</w:t>
      </w:r>
      <w:r w:rsidRPr="00E6597C">
        <w:rPr>
          <w:rFonts w:ascii="GHEA Grapalat" w:hAnsi="GHEA Grapalat" w:cs="Sylfaen"/>
          <w:sz w:val="20"/>
          <w:lang w:val="af-ZA"/>
        </w:rPr>
        <w:t xml:space="preserve"> </w:t>
      </w:r>
      <w:r w:rsidRPr="00E6597C">
        <w:rPr>
          <w:rFonts w:ascii="GHEA Grapalat" w:hAnsi="GHEA Grapalat" w:cs="Sylfaen"/>
          <w:sz w:val="20"/>
          <w:lang w:val="ru-RU"/>
        </w:rPr>
        <w:t>հանգեցրել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գործընթացին</w:t>
      </w:r>
      <w:r w:rsidRPr="00E6597C">
        <w:rPr>
          <w:rFonts w:ascii="GHEA Grapalat" w:hAnsi="GHEA Grapalat" w:cs="Sylfaen"/>
          <w:sz w:val="20"/>
          <w:lang w:val="af-ZA"/>
        </w:rPr>
        <w:t xml:space="preserve"> </w:t>
      </w:r>
      <w:r w:rsidRPr="00E6597C">
        <w:rPr>
          <w:rFonts w:ascii="GHEA Grapalat" w:hAnsi="GHEA Grapalat" w:cs="Sylfaen"/>
          <w:sz w:val="20"/>
          <w:lang w:val="ru-RU"/>
        </w:rPr>
        <w:t>տվյալ</w:t>
      </w:r>
      <w:r w:rsidRPr="00E6597C">
        <w:rPr>
          <w:rFonts w:ascii="GHEA Grapalat" w:hAnsi="GHEA Grapalat" w:cs="Sylfaen"/>
          <w:sz w:val="20"/>
          <w:lang w:val="af-ZA"/>
        </w:rPr>
        <w:t xml:space="preserve"> </w:t>
      </w:r>
      <w:r w:rsidR="00EB602D" w:rsidRPr="00E6597C">
        <w:rPr>
          <w:rFonts w:ascii="GHEA Grapalat" w:hAnsi="GHEA Grapalat" w:cs="Sylfaen"/>
          <w:sz w:val="20"/>
        </w:rPr>
        <w:t>Մ</w:t>
      </w:r>
      <w:r w:rsidRPr="00E6597C">
        <w:rPr>
          <w:rFonts w:ascii="GHEA Grapalat" w:hAnsi="GHEA Grapalat" w:cs="Sylfaen"/>
          <w:sz w:val="20"/>
          <w:lang w:val="ru-RU"/>
        </w:rPr>
        <w:t>ասնակցի</w:t>
      </w:r>
      <w:r w:rsidRPr="00E6597C">
        <w:rPr>
          <w:rFonts w:ascii="GHEA Grapalat" w:hAnsi="GHEA Grapalat" w:cs="Sylfaen"/>
          <w:sz w:val="20"/>
          <w:lang w:val="af-ZA"/>
        </w:rPr>
        <w:t xml:space="preserve"> </w:t>
      </w:r>
      <w:r w:rsidRPr="00E6597C">
        <w:rPr>
          <w:rFonts w:ascii="GHEA Grapalat" w:hAnsi="GHEA Grapalat" w:cs="Sylfaen"/>
          <w:sz w:val="20"/>
          <w:lang w:val="ru-RU"/>
        </w:rPr>
        <w:t>հետագա</w:t>
      </w:r>
      <w:r w:rsidRPr="00E6597C">
        <w:rPr>
          <w:rFonts w:ascii="GHEA Grapalat" w:hAnsi="GHEA Grapalat" w:cs="Sylfaen"/>
          <w:sz w:val="20"/>
          <w:lang w:val="af-ZA"/>
        </w:rPr>
        <w:t xml:space="preserve"> </w:t>
      </w:r>
      <w:r w:rsidRPr="00E6597C">
        <w:rPr>
          <w:rFonts w:ascii="GHEA Grapalat" w:hAnsi="GHEA Grapalat" w:cs="Sylfaen"/>
          <w:sz w:val="20"/>
          <w:lang w:val="ru-RU"/>
        </w:rPr>
        <w:t>մասնակցության</w:t>
      </w:r>
      <w:r w:rsidRPr="00E6597C">
        <w:rPr>
          <w:rFonts w:ascii="GHEA Grapalat" w:hAnsi="GHEA Grapalat" w:cs="Sylfaen"/>
          <w:sz w:val="20"/>
          <w:lang w:val="af-ZA"/>
        </w:rPr>
        <w:t xml:space="preserve"> </w:t>
      </w:r>
      <w:r w:rsidRPr="00E6597C">
        <w:rPr>
          <w:rFonts w:ascii="GHEA Grapalat" w:hAnsi="GHEA Grapalat" w:cs="Sylfaen"/>
          <w:sz w:val="20"/>
          <w:lang w:val="ru-RU"/>
        </w:rPr>
        <w:t>դադարեցմանը</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բացումից</w:t>
      </w:r>
      <w:r w:rsidRPr="00E6597C">
        <w:rPr>
          <w:rFonts w:ascii="GHEA Grapalat" w:hAnsi="GHEA Grapalat" w:cs="Sylfaen"/>
          <w:sz w:val="20"/>
          <w:lang w:val="af-ZA"/>
        </w:rPr>
        <w:t xml:space="preserve"> </w:t>
      </w:r>
      <w:r w:rsidRPr="00E6597C">
        <w:rPr>
          <w:rFonts w:ascii="GHEA Grapalat" w:hAnsi="GHEA Grapalat" w:cs="Sylfaen"/>
          <w:sz w:val="20"/>
          <w:lang w:val="ru-RU"/>
        </w:rPr>
        <w:t>հետո</w:t>
      </w:r>
      <w:r w:rsidRPr="00E6597C">
        <w:rPr>
          <w:rFonts w:ascii="GHEA Grapalat" w:hAnsi="GHEA Grapalat" w:cs="Sylfaen"/>
          <w:sz w:val="20"/>
          <w:lang w:val="af-ZA"/>
        </w:rPr>
        <w:t xml:space="preserve"> </w:t>
      </w:r>
      <w:r w:rsidRPr="00E6597C">
        <w:rPr>
          <w:rFonts w:ascii="GHEA Grapalat" w:hAnsi="GHEA Grapalat" w:cs="Sylfaen"/>
          <w:sz w:val="20"/>
          <w:lang w:val="ru-RU"/>
        </w:rPr>
        <w:t>հրաժարվել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00402941" w:rsidRPr="00E6597C">
        <w:rPr>
          <w:rFonts w:ascii="GHEA Grapalat" w:hAnsi="GHEA Grapalat" w:cs="Sylfaen"/>
          <w:sz w:val="20"/>
          <w:lang w:val="af-ZA"/>
        </w:rPr>
        <w:t xml:space="preserve">սույն ընթացակարգի </w:t>
      </w:r>
      <w:r w:rsidRPr="00E6597C">
        <w:rPr>
          <w:rFonts w:ascii="GHEA Grapalat" w:hAnsi="GHEA Grapalat" w:cs="Sylfaen"/>
          <w:sz w:val="20"/>
          <w:lang w:val="ru-RU"/>
        </w:rPr>
        <w:t>հետագա</w:t>
      </w:r>
      <w:r w:rsidRPr="00E6597C">
        <w:rPr>
          <w:rFonts w:ascii="GHEA Grapalat" w:hAnsi="GHEA Grapalat" w:cs="Sylfaen"/>
          <w:sz w:val="20"/>
          <w:lang w:val="af-ZA"/>
        </w:rPr>
        <w:t xml:space="preserve"> </w:t>
      </w:r>
      <w:r w:rsidRPr="00E6597C">
        <w:rPr>
          <w:rFonts w:ascii="GHEA Grapalat" w:hAnsi="GHEA Grapalat" w:cs="Sylfaen"/>
          <w:sz w:val="20"/>
          <w:lang w:val="ru-RU"/>
        </w:rPr>
        <w:t>մասնակցությունից</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A42E71" w:rsidRPr="00E6597C" w:rsidRDefault="00283198" w:rsidP="00EF3662">
      <w:pPr>
        <w:ind w:firstLine="567"/>
        <w:jc w:val="both"/>
        <w:rPr>
          <w:rFonts w:ascii="GHEA Grapalat" w:hAnsi="GHEA Grapalat" w:cs="Sylfaen"/>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w:t>
      </w:r>
      <w:r w:rsidR="009771B9" w:rsidRPr="00E6597C">
        <w:rPr>
          <w:rFonts w:ascii="GHEA Grapalat" w:hAnsi="GHEA Grapalat"/>
          <w:sz w:val="20"/>
          <w:lang w:val="af-ZA"/>
        </w:rPr>
        <w:t>4</w:t>
      </w:r>
      <w:r w:rsidR="00096865" w:rsidRPr="00E6597C">
        <w:rPr>
          <w:rFonts w:ascii="GHEA Grapalat" w:hAnsi="GHEA Grapalat"/>
          <w:sz w:val="20"/>
          <w:lang w:val="af-ZA"/>
        </w:rPr>
        <w:tab/>
      </w:r>
      <w:r w:rsidR="00096865" w:rsidRPr="00E6597C">
        <w:rPr>
          <w:rFonts w:ascii="GHEA Grapalat" w:hAnsi="GHEA Grapalat" w:cs="Sylfaen"/>
          <w:sz w:val="20"/>
          <w:lang w:val="ru-RU"/>
        </w:rPr>
        <w:t>Հայտի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ապահով</w:t>
      </w:r>
      <w:r w:rsidR="0093460D" w:rsidRPr="00E6597C">
        <w:rPr>
          <w:rFonts w:ascii="GHEA Grapalat" w:hAnsi="GHEA Grapalat" w:cs="Sylfaen"/>
          <w:sz w:val="20"/>
        </w:rPr>
        <w:t>ումը</w:t>
      </w:r>
      <w:r w:rsidR="0093460D" w:rsidRPr="00E6597C">
        <w:rPr>
          <w:rFonts w:ascii="GHEA Grapalat" w:hAnsi="GHEA Grapalat" w:cs="Sylfaen"/>
          <w:sz w:val="20"/>
          <w:lang w:val="af-ZA"/>
        </w:rPr>
        <w:t xml:space="preserve"> </w:t>
      </w:r>
      <w:r w:rsidR="00E43CEB" w:rsidRPr="00E6597C">
        <w:rPr>
          <w:rFonts w:ascii="GHEA Grapalat" w:hAnsi="GHEA Grapalat" w:cs="Sylfaen"/>
          <w:sz w:val="20"/>
        </w:rPr>
        <w:t>պետք</w:t>
      </w:r>
      <w:r w:rsidR="00E43CEB" w:rsidRPr="00E6597C">
        <w:rPr>
          <w:rFonts w:ascii="GHEA Grapalat" w:hAnsi="GHEA Grapalat" w:cs="Sylfaen"/>
          <w:sz w:val="20"/>
          <w:lang w:val="af-ZA"/>
        </w:rPr>
        <w:t xml:space="preserve"> </w:t>
      </w:r>
      <w:r w:rsidR="00E43CEB" w:rsidRPr="00E6597C">
        <w:rPr>
          <w:rFonts w:ascii="GHEA Grapalat" w:hAnsi="GHEA Grapalat" w:cs="Sylfaen"/>
          <w:sz w:val="20"/>
        </w:rPr>
        <w:t>է</w:t>
      </w:r>
      <w:r w:rsidR="00E43CEB" w:rsidRPr="00E6597C">
        <w:rPr>
          <w:rFonts w:ascii="GHEA Grapalat" w:hAnsi="GHEA Grapalat" w:cs="Sylfaen"/>
          <w:sz w:val="20"/>
          <w:lang w:val="af-ZA"/>
        </w:rPr>
        <w:t xml:space="preserve"> </w:t>
      </w:r>
      <w:r w:rsidR="00C23B1B" w:rsidRPr="00E6597C">
        <w:rPr>
          <w:rFonts w:ascii="GHEA Grapalat" w:hAnsi="GHEA Grapalat" w:cs="Sylfaen"/>
          <w:sz w:val="20"/>
        </w:rPr>
        <w:t>վավեր</w:t>
      </w:r>
      <w:r w:rsidR="00C23B1B" w:rsidRPr="00E6597C">
        <w:rPr>
          <w:rFonts w:ascii="GHEA Grapalat" w:hAnsi="GHEA Grapalat" w:cs="Sylfaen"/>
          <w:sz w:val="20"/>
          <w:lang w:val="af-ZA"/>
        </w:rPr>
        <w:t xml:space="preserve"> </w:t>
      </w:r>
      <w:r w:rsidR="00E43CEB" w:rsidRPr="00E6597C">
        <w:rPr>
          <w:rFonts w:ascii="GHEA Grapalat" w:hAnsi="GHEA Grapalat" w:cs="Sylfaen"/>
          <w:sz w:val="20"/>
        </w:rPr>
        <w:t>լինի</w:t>
      </w:r>
      <w:r w:rsidR="00E43CEB" w:rsidRPr="00E6597C">
        <w:rPr>
          <w:rFonts w:ascii="GHEA Grapalat" w:hAnsi="GHEA Grapalat" w:cs="Sylfaen"/>
          <w:sz w:val="20"/>
          <w:lang w:val="af-ZA"/>
        </w:rPr>
        <w:t xml:space="preserve"> </w:t>
      </w:r>
      <w:r w:rsidR="00C813A9" w:rsidRPr="00E6597C">
        <w:rPr>
          <w:rFonts w:ascii="GHEA Grapalat" w:hAnsi="GHEA Grapalat" w:cs="Sylfaen"/>
          <w:sz w:val="20"/>
        </w:rPr>
        <w:t>հայտը</w:t>
      </w:r>
      <w:r w:rsidR="00C813A9" w:rsidRPr="00E6597C">
        <w:rPr>
          <w:rFonts w:ascii="GHEA Grapalat" w:hAnsi="GHEA Grapalat" w:cs="Sylfaen"/>
          <w:sz w:val="20"/>
          <w:lang w:val="af-ZA"/>
        </w:rPr>
        <w:t xml:space="preserve"> </w:t>
      </w:r>
      <w:r w:rsidR="00C813A9" w:rsidRPr="00E6597C">
        <w:rPr>
          <w:rFonts w:ascii="GHEA Grapalat" w:hAnsi="GHEA Grapalat" w:cs="Sylfaen"/>
          <w:sz w:val="20"/>
        </w:rPr>
        <w:t>ներկայացվելու</w:t>
      </w:r>
      <w:r w:rsidR="00C813A9" w:rsidRPr="00E6597C">
        <w:rPr>
          <w:rFonts w:ascii="GHEA Grapalat" w:hAnsi="GHEA Grapalat" w:cs="Sylfaen"/>
          <w:sz w:val="20"/>
          <w:lang w:val="af-ZA"/>
        </w:rPr>
        <w:t xml:space="preserve"> </w:t>
      </w:r>
      <w:r w:rsidR="00C813A9" w:rsidRPr="00E6597C">
        <w:rPr>
          <w:rFonts w:ascii="GHEA Grapalat" w:hAnsi="GHEA Grapalat" w:cs="Sylfaen"/>
          <w:sz w:val="20"/>
        </w:rPr>
        <w:t>օրվանից</w:t>
      </w:r>
      <w:r w:rsidR="00C813A9" w:rsidRPr="00E6597C">
        <w:rPr>
          <w:rFonts w:ascii="GHEA Grapalat" w:hAnsi="GHEA Grapalat" w:cs="Sylfaen"/>
          <w:sz w:val="20"/>
          <w:lang w:val="af-ZA"/>
        </w:rPr>
        <w:t xml:space="preserve"> </w:t>
      </w:r>
      <w:r w:rsidR="00C813A9" w:rsidRPr="00E6597C">
        <w:rPr>
          <w:rFonts w:ascii="GHEA Grapalat" w:hAnsi="GHEA Grapalat" w:cs="Sylfaen"/>
          <w:sz w:val="20"/>
        </w:rPr>
        <w:t>հաշված</w:t>
      </w:r>
      <w:r w:rsidR="00C813A9" w:rsidRPr="00E6597C">
        <w:rPr>
          <w:rFonts w:ascii="GHEA Grapalat" w:hAnsi="GHEA Grapalat" w:cs="Sylfaen"/>
          <w:sz w:val="20"/>
          <w:lang w:val="af-ZA"/>
        </w:rPr>
        <w:t xml:space="preserve"> </w:t>
      </w:r>
      <w:r w:rsidR="00A27FAF" w:rsidRPr="00E6597C">
        <w:rPr>
          <w:rFonts w:ascii="GHEA Grapalat" w:hAnsi="GHEA Grapalat" w:cs="Sylfaen"/>
          <w:sz w:val="20"/>
          <w:lang w:val="af-ZA"/>
        </w:rPr>
        <w:t>90</w:t>
      </w:r>
      <w:r w:rsidR="00822942" w:rsidRPr="00E6597C">
        <w:rPr>
          <w:rFonts w:ascii="GHEA Grapalat" w:hAnsi="GHEA Grapalat" w:cs="Sylfaen"/>
          <w:sz w:val="20"/>
          <w:lang w:val="hy-AM"/>
        </w:rPr>
        <w:t xml:space="preserve"> </w:t>
      </w:r>
      <w:r w:rsidR="00822942" w:rsidRPr="00E6597C">
        <w:rPr>
          <w:rFonts w:ascii="GHEA Grapalat" w:hAnsi="GHEA Grapalat" w:cs="Sylfaen"/>
          <w:sz w:val="20"/>
          <w:lang w:val="af-ZA"/>
        </w:rPr>
        <w:t>(</w:t>
      </w:r>
      <w:r w:rsidR="00822942" w:rsidRPr="00E6597C">
        <w:rPr>
          <w:rFonts w:ascii="GHEA Grapalat" w:hAnsi="GHEA Grapalat" w:cs="Sylfaen"/>
          <w:sz w:val="20"/>
          <w:lang w:val="hy-AM"/>
        </w:rPr>
        <w:t>իննսուն</w:t>
      </w:r>
      <w:r w:rsidR="00822942" w:rsidRPr="00E6597C">
        <w:rPr>
          <w:rFonts w:ascii="GHEA Grapalat" w:hAnsi="GHEA Grapalat" w:cs="Sylfaen"/>
          <w:sz w:val="20"/>
          <w:lang w:val="af-ZA"/>
        </w:rPr>
        <w:t>)</w:t>
      </w:r>
      <w:r w:rsidR="00C813A9" w:rsidRPr="00E6597C">
        <w:rPr>
          <w:rFonts w:ascii="GHEA Grapalat" w:hAnsi="GHEA Grapalat" w:cs="Sylfaen"/>
          <w:sz w:val="20"/>
          <w:lang w:val="af-ZA"/>
        </w:rPr>
        <w:t xml:space="preserve"> </w:t>
      </w:r>
      <w:r w:rsidR="001A4EF7" w:rsidRPr="00E6597C">
        <w:rPr>
          <w:rFonts w:ascii="GHEA Grapalat" w:hAnsi="GHEA Grapalat" w:cs="Sylfaen"/>
          <w:sz w:val="20"/>
        </w:rPr>
        <w:t>աշխատանքային</w:t>
      </w:r>
      <w:r w:rsidR="001A4EF7" w:rsidRPr="00E6597C">
        <w:rPr>
          <w:rFonts w:ascii="GHEA Grapalat" w:hAnsi="GHEA Grapalat" w:cs="Sylfaen"/>
          <w:sz w:val="20"/>
          <w:lang w:val="af-ZA"/>
        </w:rPr>
        <w:t xml:space="preserve"> </w:t>
      </w:r>
      <w:r w:rsidR="001A4EF7" w:rsidRPr="00E6597C">
        <w:rPr>
          <w:rFonts w:ascii="GHEA Grapalat" w:hAnsi="GHEA Grapalat" w:cs="Sylfaen"/>
          <w:sz w:val="20"/>
        </w:rPr>
        <w:t>օր</w:t>
      </w:r>
      <w:r w:rsidR="0093460D" w:rsidRPr="00E6597C">
        <w:rPr>
          <w:rFonts w:ascii="GHEA Grapalat" w:hAnsi="GHEA Grapalat"/>
          <w:sz w:val="20"/>
          <w:szCs w:val="20"/>
          <w:lang w:val="af-ZA"/>
        </w:rPr>
        <w:t>:</w:t>
      </w:r>
      <w:r w:rsidR="001A4EF7" w:rsidRPr="00E6597C">
        <w:rPr>
          <w:rFonts w:ascii="GHEA Grapalat" w:hAnsi="GHEA Grapalat"/>
          <w:sz w:val="20"/>
          <w:szCs w:val="20"/>
          <w:lang w:val="af-ZA"/>
        </w:rPr>
        <w:t xml:space="preserve"> </w:t>
      </w:r>
      <w:r w:rsidR="00A42E71" w:rsidRPr="00E6597C">
        <w:rPr>
          <w:rFonts w:ascii="GHEA Grapalat" w:hAnsi="GHEA Grapalat"/>
          <w:sz w:val="20"/>
          <w:szCs w:val="20"/>
        </w:rPr>
        <w:t>Հայտի</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ապահովումը</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ենթակա</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է</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վերադարձման</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այն</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ներկայացրած</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մասնակցին</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սույն</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ընթացակարգի</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շրջանակում</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պայմանագիրը</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կնքվելուց</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կամ</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սույն</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ընթացակարգը</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չկայացած</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հայտարարվելուց</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հետո</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քսան</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աշխատանքային</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օրվա</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ընթացքում</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բացառությամբ</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սույն</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հրավերի</w:t>
      </w:r>
      <w:r w:rsidR="00A42E71" w:rsidRPr="00E6597C">
        <w:rPr>
          <w:rFonts w:ascii="GHEA Grapalat" w:hAnsi="GHEA Grapalat"/>
          <w:sz w:val="20"/>
          <w:szCs w:val="20"/>
          <w:lang w:val="af-ZA"/>
        </w:rPr>
        <w:t xml:space="preserve"> 1-</w:t>
      </w:r>
      <w:r w:rsidR="00A42E71" w:rsidRPr="00E6597C">
        <w:rPr>
          <w:rFonts w:ascii="GHEA Grapalat" w:hAnsi="GHEA Grapalat"/>
          <w:sz w:val="20"/>
          <w:szCs w:val="20"/>
        </w:rPr>
        <w:t>ին</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մասի</w:t>
      </w:r>
      <w:r w:rsidR="00A42E71" w:rsidRPr="00E6597C">
        <w:rPr>
          <w:rFonts w:ascii="GHEA Grapalat" w:hAnsi="GHEA Grapalat"/>
          <w:sz w:val="20"/>
          <w:szCs w:val="20"/>
          <w:lang w:val="af-ZA"/>
        </w:rPr>
        <w:t xml:space="preserve"> </w:t>
      </w:r>
      <w:r w:rsidRPr="00E6597C">
        <w:rPr>
          <w:rFonts w:ascii="GHEA Grapalat" w:hAnsi="GHEA Grapalat"/>
          <w:sz w:val="20"/>
          <w:szCs w:val="20"/>
          <w:lang w:val="af-ZA"/>
        </w:rPr>
        <w:t>7</w:t>
      </w:r>
      <w:r w:rsidR="00A42E71" w:rsidRPr="00E6597C">
        <w:rPr>
          <w:rFonts w:ascii="GHEA Grapalat" w:hAnsi="GHEA Grapalat"/>
          <w:sz w:val="20"/>
          <w:szCs w:val="20"/>
          <w:lang w:val="af-ZA"/>
        </w:rPr>
        <w:t xml:space="preserve">.3 </w:t>
      </w:r>
      <w:r w:rsidR="00A42E71" w:rsidRPr="00E6597C">
        <w:rPr>
          <w:rFonts w:ascii="GHEA Grapalat" w:hAnsi="GHEA Grapalat"/>
          <w:sz w:val="20"/>
          <w:szCs w:val="20"/>
        </w:rPr>
        <w:t>կետով</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նախատեսված</w:t>
      </w:r>
      <w:r w:rsidR="00A42E71" w:rsidRPr="00E6597C">
        <w:rPr>
          <w:rFonts w:ascii="GHEA Grapalat" w:hAnsi="GHEA Grapalat"/>
          <w:sz w:val="20"/>
          <w:szCs w:val="20"/>
          <w:lang w:val="af-ZA"/>
        </w:rPr>
        <w:t xml:space="preserve"> </w:t>
      </w:r>
      <w:r w:rsidR="00A42E71" w:rsidRPr="00E6597C">
        <w:rPr>
          <w:rFonts w:ascii="GHEA Grapalat" w:hAnsi="GHEA Grapalat"/>
          <w:sz w:val="20"/>
          <w:szCs w:val="20"/>
        </w:rPr>
        <w:t>դեպքերի</w:t>
      </w:r>
      <w:r w:rsidR="00A42E71" w:rsidRPr="00E6597C">
        <w:rPr>
          <w:rFonts w:ascii="GHEA Grapalat" w:hAnsi="GHEA Grapalat"/>
          <w:sz w:val="20"/>
          <w:szCs w:val="20"/>
          <w:lang w:val="af-ZA"/>
        </w:rPr>
        <w:t xml:space="preserve">: </w:t>
      </w:r>
    </w:p>
    <w:p w:rsidR="00096865" w:rsidRPr="00E6597C" w:rsidRDefault="00096865" w:rsidP="00EF3662">
      <w:pPr>
        <w:ind w:firstLine="567"/>
        <w:jc w:val="both"/>
        <w:rPr>
          <w:rFonts w:ascii="GHEA Grapalat" w:hAnsi="GHEA Grapalat" w:cs="Sylfaen"/>
          <w:sz w:val="20"/>
          <w:lang w:val="af-ZA"/>
        </w:rPr>
      </w:pPr>
    </w:p>
    <w:p w:rsidR="00096865" w:rsidRPr="00E6597C" w:rsidRDefault="00096865" w:rsidP="00EF3662">
      <w:pPr>
        <w:ind w:firstLine="567"/>
        <w:jc w:val="both"/>
        <w:rPr>
          <w:rFonts w:ascii="GHEA Grapalat" w:hAnsi="GHEA Grapalat" w:cs="Sylfaen"/>
          <w:sz w:val="20"/>
          <w:lang w:val="af-ZA"/>
        </w:rPr>
      </w:pPr>
    </w:p>
    <w:p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rsidR="00096865" w:rsidRPr="00E6597C" w:rsidRDefault="00096865" w:rsidP="00EF3662">
      <w:pPr>
        <w:ind w:firstLine="567"/>
        <w:jc w:val="both"/>
        <w:rPr>
          <w:rFonts w:ascii="GHEA Grapalat" w:hAnsi="GHEA Grapalat"/>
          <w:b/>
          <w:sz w:val="20"/>
          <w:lang w:val="af-ZA"/>
        </w:rPr>
      </w:pPr>
    </w:p>
    <w:p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057DEA">
        <w:rPr>
          <w:rFonts w:ascii="GHEA Grapalat" w:hAnsi="GHEA Grapalat" w:cs="Sylfaen"/>
          <w:szCs w:val="24"/>
          <w:lang w:val="hy-AM"/>
        </w:rPr>
        <w:t>7</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057DEA">
        <w:rPr>
          <w:rFonts w:ascii="GHEA Grapalat" w:hAnsi="GHEA Grapalat" w:cs="Sylfaen"/>
          <w:szCs w:val="24"/>
          <w:lang w:val="hy-AM"/>
        </w:rPr>
        <w:t>12:00</w:t>
      </w:r>
      <w:r w:rsidR="003F79B4" w:rsidRPr="00E6597C">
        <w:rPr>
          <w:rFonts w:ascii="GHEA Grapalat" w:hAnsi="GHEA Grapalat" w:cs="Sylfaen"/>
          <w:szCs w:val="24"/>
        </w:rPr>
        <w:t>»-</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lastRenderedPageBreak/>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Pr="00E6597C">
        <w:rPr>
          <w:rFonts w:ascii="GHEA Grapalat" w:hAnsi="GHEA Grapalat" w:cs="Sylfaen"/>
          <w:sz w:val="20"/>
          <w:lang w:val="af-ZA"/>
        </w:rPr>
        <w:t xml:space="preserve">տասնհինգ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763EF7" w:rsidRPr="00E6597C">
        <w:rPr>
          <w:rFonts w:ascii="GHEA Grapalat" w:hAnsi="GHEA Grapalat" w:cs="Sylfaen"/>
          <w:sz w:val="20"/>
          <w:lang w:val="hy-AM"/>
        </w:rPr>
        <w:t>է</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B514E8" w:rsidRPr="00E6597C">
        <w:rPr>
          <w:rFonts w:ascii="GHEA Grapalat" w:hAnsi="GHEA Grapalat" w:cs="Sylfaen"/>
          <w:szCs w:val="24"/>
          <w:lang w:val="en-US"/>
        </w:rPr>
        <w:t>հաջորդաբար</w:t>
      </w:r>
      <w:r w:rsidR="00B514E8" w:rsidRPr="00E6597C">
        <w:rPr>
          <w:rFonts w:ascii="GHEA Grapalat" w:hAnsi="GHEA Grapalat" w:cs="Sylfaen"/>
          <w:szCs w:val="24"/>
        </w:rPr>
        <w:t xml:space="preserve"> </w:t>
      </w:r>
      <w:r w:rsidR="00B514E8" w:rsidRPr="00E6597C">
        <w:rPr>
          <w:rFonts w:ascii="GHEA Grapalat" w:hAnsi="GHEA Grapalat" w:cs="Sylfaen"/>
          <w:szCs w:val="24"/>
          <w:lang w:val="en-US"/>
        </w:rPr>
        <w:t>տեղեր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զբաղեցրած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2F21CB">
        <w:rPr>
          <w:rFonts w:ascii="GHEA Grapalat" w:hAnsi="GHEA Grapalat" w:cs="Sylfaen"/>
          <w:i w:val="0"/>
          <w:szCs w:val="24"/>
          <w:lang w:val="af-ZA"/>
        </w:rPr>
        <w:t>480</w:t>
      </w:r>
      <w:r w:rsidR="00096865" w:rsidRPr="00E6597C">
        <w:rPr>
          <w:rFonts w:ascii="GHEA Grapalat" w:hAnsi="GHEA Grapalat" w:cs="Sylfaen"/>
          <w:i w:val="0"/>
          <w:szCs w:val="24"/>
          <w:lang w:val="af-ZA"/>
        </w:rPr>
        <w:t xml:space="preserve"> </w:t>
      </w:r>
      <w:r w:rsidR="00616808" w:rsidRPr="00E6597C">
        <w:rPr>
          <w:rFonts w:ascii="GHEA Grapalat" w:hAnsi="GHEA Grapalat" w:cs="Sylfaen"/>
          <w:i w:val="0"/>
          <w:szCs w:val="24"/>
          <w:vertAlign w:val="superscript"/>
          <w:lang w:val="af-ZA"/>
        </w:rPr>
        <w:t>1</w:t>
      </w:r>
      <w:r w:rsidR="00E6597C">
        <w:rPr>
          <w:rFonts w:ascii="GHEA Grapalat" w:hAnsi="GHEA Grapalat" w:cs="Sylfaen"/>
          <w:i w:val="0"/>
          <w:szCs w:val="24"/>
          <w:vertAlign w:val="superscript"/>
          <w:lang w:val="af-ZA"/>
        </w:rPr>
        <w:t>0</w:t>
      </w:r>
      <w:r w:rsidR="00F11794" w:rsidRPr="00E6597C">
        <w:rPr>
          <w:rStyle w:val="af6"/>
          <w:rFonts w:ascii="GHEA Grapalat" w:hAnsi="GHEA Grapalat" w:cs="Sylfaen"/>
          <w:i w:val="0"/>
          <w:color w:val="FFFFFF"/>
          <w:szCs w:val="24"/>
          <w:lang w:val="af-ZA"/>
        </w:rPr>
        <w:footnoteReference w:id="5"/>
      </w:r>
      <w:r w:rsidR="00F11794"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5</w:t>
      </w:r>
      <w:r w:rsidR="00D7435F"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Հ</w:t>
      </w:r>
      <w:r w:rsidR="00096865" w:rsidRPr="00E6597C">
        <w:rPr>
          <w:rFonts w:ascii="GHEA Grapalat" w:hAnsi="GHEA Grapalat" w:cs="Sylfaen"/>
          <w:i w:val="0"/>
          <w:szCs w:val="24"/>
          <w:lang w:val="ru-RU"/>
        </w:rPr>
        <w:t>անձնաժողովի</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w:t>
      </w:r>
      <w:r w:rsidR="00153C87" w:rsidRPr="00E6597C">
        <w:rPr>
          <w:rFonts w:ascii="GHEA Grapalat" w:hAnsi="GHEA Grapalat" w:cs="Sylfaen"/>
          <w:i w:val="0"/>
          <w:szCs w:val="24"/>
          <w:lang w:val="ru-RU"/>
        </w:rPr>
        <w:t>ատվիրատուի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և</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w:t>
      </w:r>
      <w:r w:rsidR="00153C87" w:rsidRPr="00E6597C">
        <w:rPr>
          <w:rFonts w:ascii="GHEA Grapalat" w:hAnsi="GHEA Grapalat" w:cs="Sylfaen"/>
          <w:i w:val="0"/>
          <w:szCs w:val="24"/>
          <w:lang w:val="ru-RU"/>
        </w:rPr>
        <w:t>ասնակիցների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բանակցություններն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արգելվում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բացառությամբ</w:t>
      </w:r>
      <w:r w:rsidR="00096865" w:rsidRPr="00E6597C">
        <w:rPr>
          <w:rFonts w:ascii="GHEA Grapalat" w:hAnsi="GHEA Grapalat" w:cs="Sylfaen"/>
          <w:i w:val="0"/>
          <w:szCs w:val="24"/>
          <w:lang w:val="af-ZA"/>
        </w:rPr>
        <w:t>`</w:t>
      </w:r>
    </w:p>
    <w:p w:rsidR="00096865" w:rsidRPr="00E6597C" w:rsidRDefault="00096865" w:rsidP="00EF3662">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ասնակցի</w:t>
      </w:r>
      <w:r w:rsidR="00153C87"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նվազագույն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հավասարության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դեպքում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եթե</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ոչ</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պայմանները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բավարարող</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գնահատված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հայտեր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գերազանցում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այդ</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գնումը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կատարելու</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համար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նախատեսված</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սույն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հրավերի</w:t>
      </w:r>
      <w:r w:rsidR="00153C87" w:rsidRPr="00E6597C">
        <w:rPr>
          <w:rFonts w:ascii="GHEA Grapalat" w:hAnsi="GHEA Grapalat" w:cs="Sylfaen"/>
          <w:i w:val="0"/>
          <w:szCs w:val="24"/>
          <w:lang w:val="af-ZA"/>
        </w:rPr>
        <w:t xml:space="preserve"> 1-</w:t>
      </w:r>
      <w:r w:rsidR="00153C87" w:rsidRPr="00E6597C">
        <w:rPr>
          <w:rFonts w:ascii="GHEA Grapalat" w:hAnsi="GHEA Grapalat" w:cs="Sylfaen"/>
          <w:i w:val="0"/>
          <w:szCs w:val="24"/>
          <w:lang w:val="en-US"/>
        </w:rPr>
        <w:t>ին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մասի</w:t>
      </w:r>
      <w:r w:rsidR="00153C87" w:rsidRPr="00E6597C">
        <w:rPr>
          <w:rFonts w:ascii="GHEA Grapalat" w:hAnsi="GHEA Grapalat" w:cs="Sylfaen"/>
          <w:i w:val="0"/>
          <w:szCs w:val="24"/>
          <w:lang w:val="af-ZA"/>
        </w:rPr>
        <w:t xml:space="preserve"> </w:t>
      </w:r>
      <w:r w:rsidR="00A150A9" w:rsidRPr="00E6597C">
        <w:rPr>
          <w:rFonts w:ascii="GHEA Grapalat" w:hAnsi="GHEA Grapalat" w:cs="Sylfaen"/>
          <w:i w:val="0"/>
          <w:szCs w:val="24"/>
          <w:lang w:val="af-ZA"/>
        </w:rPr>
        <w:t>8</w:t>
      </w:r>
      <w:r w:rsidR="00153C87" w:rsidRPr="00E6597C">
        <w:rPr>
          <w:rFonts w:ascii="GHEA Grapalat" w:hAnsi="GHEA Grapalat" w:cs="Sylfaen"/>
          <w:i w:val="0"/>
          <w:szCs w:val="24"/>
          <w:lang w:val="af-ZA"/>
        </w:rPr>
        <w:t xml:space="preserve">.1 </w:t>
      </w:r>
      <w:r w:rsidR="00153C87" w:rsidRPr="00E6597C">
        <w:rPr>
          <w:rFonts w:ascii="GHEA Grapalat" w:hAnsi="GHEA Grapalat" w:cs="Sylfaen"/>
          <w:i w:val="0"/>
          <w:szCs w:val="24"/>
          <w:lang w:val="en-US"/>
        </w:rPr>
        <w:t>կետի</w:t>
      </w:r>
      <w:r w:rsidR="00153C87" w:rsidRPr="00E6597C">
        <w:rPr>
          <w:rFonts w:ascii="GHEA Grapalat" w:hAnsi="GHEA Grapalat" w:cs="Sylfaen"/>
          <w:i w:val="0"/>
          <w:szCs w:val="24"/>
          <w:lang w:val="af-ZA"/>
        </w:rPr>
        <w:t xml:space="preserve"> 2-</w:t>
      </w:r>
      <w:r w:rsidR="00153C87" w:rsidRPr="00E6597C">
        <w:rPr>
          <w:rFonts w:ascii="GHEA Grapalat" w:hAnsi="GHEA Grapalat" w:cs="Sylfaen"/>
          <w:i w:val="0"/>
          <w:szCs w:val="24"/>
          <w:lang w:val="en-US"/>
        </w:rPr>
        <w:t>րդ</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պարբերությամբ</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նախատեսված</w:t>
      </w:r>
      <w:r w:rsidR="00153C87"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ֆինանսական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միջոցները</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կամ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գնումն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իրականացվում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է</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Օրենքի</w:t>
      </w:r>
      <w:r w:rsidR="002D601F" w:rsidRPr="00E6597C">
        <w:rPr>
          <w:rFonts w:ascii="GHEA Grapalat" w:hAnsi="GHEA Grapalat" w:cs="Sylfaen"/>
          <w:i w:val="0"/>
          <w:szCs w:val="24"/>
          <w:lang w:val="af-ZA"/>
        </w:rPr>
        <w:t xml:space="preserve"> 15-</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հոդվածի</w:t>
      </w:r>
      <w:r w:rsidR="002D601F" w:rsidRPr="00E6597C">
        <w:rPr>
          <w:rFonts w:ascii="GHEA Grapalat" w:hAnsi="GHEA Grapalat" w:cs="Sylfaen"/>
          <w:i w:val="0"/>
          <w:szCs w:val="24"/>
          <w:lang w:val="af-ZA"/>
        </w:rPr>
        <w:t xml:space="preserve"> 6-</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մասի</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հիման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վրա</w:t>
      </w:r>
      <w:r w:rsidR="004D5671" w:rsidRPr="00E6597C">
        <w:rPr>
          <w:rFonts w:ascii="GHEA Grapalat" w:hAnsi="GHEA Grapalat" w:cs="Sylfaen"/>
          <w:i w:val="0"/>
          <w:szCs w:val="24"/>
          <w:lang w:val="ru-RU"/>
        </w:rPr>
        <w:t>։</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իսկ</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բանակցությունները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վարվում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միաժամանակյա</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096865" w:rsidRPr="00E6597C" w:rsidDel="00992C40" w:rsidRDefault="00096865"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r w:rsidR="004D5671" w:rsidRPr="00E6597C">
        <w:rPr>
          <w:rFonts w:ascii="GHEA Grapalat" w:hAnsi="GHEA Grapalat" w:cs="Sylfaen"/>
          <w:szCs w:val="24"/>
          <w:lang w:val="ru-RU"/>
        </w:rPr>
        <w:t>։</w:t>
      </w:r>
    </w:p>
    <w:p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3F79B4" w:rsidRPr="00E6597C">
        <w:rPr>
          <w:rFonts w:ascii="GHEA Grapalat" w:hAnsi="GHEA Grapalat"/>
          <w:sz w:val="20"/>
          <w:lang w:val="af-ZA" w:eastAsia="x-none"/>
        </w:rPr>
        <w:t>6</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հաջորդաբար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տեղեր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զբաղեցրած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կամ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եթե</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ոչ</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պայմաններին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բավարարող</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գնահատված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հայտեր</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բոլոր</w:t>
      </w:r>
      <w:r w:rsidR="009B6D58"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af-ZA" w:eastAsia="en-US"/>
        </w:rPr>
        <w:t>մ</w:t>
      </w:r>
      <w:r w:rsidR="009B6D58" w:rsidRPr="00E6597C">
        <w:rPr>
          <w:rFonts w:ascii="GHEA Grapalat" w:hAnsi="GHEA Grapalat" w:cs="Sylfaen"/>
          <w:sz w:val="20"/>
          <w:szCs w:val="24"/>
          <w:lang w:val="ru-RU" w:eastAsia="en-US"/>
        </w:rPr>
        <w:t>ասնակիցների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առաջարկները</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գերազանցում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են</w:t>
      </w:r>
      <w:r w:rsidR="009B6D58"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սույն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ընթացակարգի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շրջանակում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գնվելիք</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ա</w:t>
      </w:r>
      <w:r w:rsidR="001A0A5F" w:rsidRPr="00E6597C">
        <w:rPr>
          <w:rFonts w:ascii="GHEA Grapalat" w:hAnsi="GHEA Grapalat" w:cs="Sylfaen"/>
          <w:sz w:val="20"/>
          <w:szCs w:val="24"/>
          <w:lang w:eastAsia="en-US"/>
        </w:rPr>
        <w:t>շխատանքների</w:t>
      </w:r>
      <w:r w:rsidR="001A0A5F" w:rsidRPr="004605D7">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գնման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հայտով</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սահմանված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գինը</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կամ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գնումն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իրականացվում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է</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Օրենքի</w:t>
      </w:r>
      <w:r w:rsidR="00FF3E3D" w:rsidRPr="00E6597C">
        <w:rPr>
          <w:rFonts w:ascii="GHEA Grapalat" w:hAnsi="GHEA Grapalat" w:cs="Sylfaen"/>
          <w:sz w:val="20"/>
          <w:szCs w:val="24"/>
          <w:lang w:val="af-ZA" w:eastAsia="en-US"/>
        </w:rPr>
        <w:t xml:space="preserve"> 15-</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հոդվածի</w:t>
      </w:r>
      <w:r w:rsidR="00FF3E3D" w:rsidRPr="00E6597C">
        <w:rPr>
          <w:rFonts w:ascii="GHEA Grapalat" w:hAnsi="GHEA Grapalat" w:cs="Sylfaen"/>
          <w:sz w:val="20"/>
          <w:szCs w:val="24"/>
          <w:lang w:val="af-ZA" w:eastAsia="en-US"/>
        </w:rPr>
        <w:t xml:space="preserve"> 6-</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մասի</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հիման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վրա</w:t>
      </w:r>
      <w:r w:rsidR="009B6D58" w:rsidRPr="00E6597C">
        <w:rPr>
          <w:rFonts w:ascii="GHEA Grapalat" w:hAnsi="GHEA Grapalat" w:cs="Sylfaen"/>
          <w:sz w:val="20"/>
          <w:szCs w:val="24"/>
          <w:lang w:val="ru-RU" w:eastAsia="en-US"/>
        </w:rPr>
        <w:t>՝</w:t>
      </w:r>
      <w:r w:rsidR="009B6D58"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հայտեր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eastAsia="en-US"/>
        </w:rPr>
        <w:t>մ</w:t>
      </w:r>
      <w:r w:rsidR="003B1FC0" w:rsidRPr="00E6597C">
        <w:rPr>
          <w:rFonts w:ascii="GHEA Grapalat" w:hAnsi="GHEA Grapalat" w:cs="Sylfaen"/>
          <w:sz w:val="20"/>
          <w:szCs w:val="24"/>
          <w:lang w:eastAsia="en-US"/>
        </w:rPr>
        <w:t>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00F4506C" w:rsidRPr="00E6597C">
        <w:rPr>
          <w:rFonts w:ascii="GHEA Grapalat" w:hAnsi="GHEA Grapalat" w:cs="Sylfaen"/>
          <w:sz w:val="20"/>
          <w:szCs w:val="24"/>
          <w:lang w:val="hy-AM" w:eastAsia="en-US"/>
        </w:rPr>
        <w:t xml:space="preserve"> դրան ներկա</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00A11BD0" w:rsidRPr="00E6597C">
        <w:rPr>
          <w:rFonts w:ascii="GHEA Grapalat" w:hAnsi="GHEA Grapalat" w:cs="Sylfaen"/>
          <w:sz w:val="20"/>
          <w:szCs w:val="24"/>
          <w:lang w:val="hy-AM" w:eastAsia="en-US"/>
        </w:rPr>
        <w:t>որոնք չեն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00AB1DD6" w:rsidRPr="00E6597C">
        <w:rPr>
          <w:rFonts w:ascii="GHEA Grapalat" w:hAnsi="GHEA Grapalat" w:cs="Sylfaen"/>
          <w:sz w:val="20"/>
          <w:szCs w:val="24"/>
          <w:lang w:val="hy-AM" w:eastAsia="en-US"/>
        </w:rPr>
        <w:t xml:space="preserve"> գնման հայտով սահմանված գինը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00AB1DD6" w:rsidRPr="00E6597C">
        <w:rPr>
          <w:rFonts w:ascii="GHEA Grapalat" w:hAnsi="GHEA Grapalat" w:cs="Sylfaen"/>
          <w:sz w:val="20"/>
          <w:szCs w:val="24"/>
          <w:lang w:val="hy-AM" w:eastAsia="en-US"/>
        </w:rPr>
        <w:t>ընտրված</w:t>
      </w:r>
      <w:r w:rsidR="00AB1DD6"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w:t>
      </w:r>
    </w:p>
    <w:p w:rsidR="00387F66" w:rsidRPr="00E6597C" w:rsidRDefault="009B6D58" w:rsidP="0061680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ru-RU"/>
        </w:rPr>
        <w:t>զ</w:t>
      </w:r>
      <w:r w:rsidRPr="00E6597C">
        <w:rPr>
          <w:rFonts w:ascii="GHEA Grapalat" w:hAnsi="GHEA Grapalat" w:cs="Sylfaen"/>
          <w:sz w:val="20"/>
          <w:lang w:val="af-ZA"/>
        </w:rPr>
        <w:t xml:space="preserve">. </w:t>
      </w:r>
      <w:r w:rsidRPr="00E6597C">
        <w:rPr>
          <w:rFonts w:ascii="GHEA Grapalat" w:hAnsi="GHEA Grapalat" w:cs="Sylfaen"/>
          <w:sz w:val="20"/>
          <w:lang w:val="ru-RU"/>
        </w:rPr>
        <w:t>բանակցությունների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պահին</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00387F66" w:rsidRPr="00E6597C">
        <w:rPr>
          <w:rFonts w:ascii="GHEA Grapalat" w:hAnsi="GHEA Grapalat" w:cs="Sylfaen"/>
          <w:sz w:val="20"/>
          <w:lang w:val="hy-AM"/>
        </w:rPr>
        <w:t xml:space="preserve">դրան ներկա </w:t>
      </w:r>
      <w:r w:rsidR="007210AC" w:rsidRPr="00E6597C">
        <w:rPr>
          <w:rFonts w:ascii="GHEA Grapalat" w:hAnsi="GHEA Grapalat" w:cs="Sylfaen"/>
          <w:sz w:val="20"/>
          <w:lang w:val="af-ZA"/>
        </w:rPr>
        <w:t>մ</w:t>
      </w:r>
      <w:r w:rsidRPr="00E6597C">
        <w:rPr>
          <w:rFonts w:ascii="GHEA Grapalat" w:hAnsi="GHEA Grapalat" w:cs="Sylfaen"/>
          <w:sz w:val="20"/>
          <w:lang w:val="ru-RU"/>
        </w:rPr>
        <w:t>ասնակիցների</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ներկայացրած</w:t>
      </w:r>
      <w:r w:rsidRPr="00E6597C">
        <w:rPr>
          <w:rFonts w:ascii="GHEA Grapalat" w:hAnsi="GHEA Grapalat" w:cs="Sylfaen"/>
          <w:sz w:val="20"/>
          <w:lang w:val="af-ZA"/>
        </w:rPr>
        <w:t xml:space="preserve"> </w:t>
      </w:r>
      <w:r w:rsidRPr="00E6597C">
        <w:rPr>
          <w:rFonts w:ascii="GHEA Grapalat" w:hAnsi="GHEA Grapalat" w:cs="Sylfaen"/>
          <w:sz w:val="20"/>
          <w:lang w:val="ru-RU"/>
        </w:rPr>
        <w:t>գները</w:t>
      </w:r>
      <w:r w:rsidRPr="00E6597C">
        <w:rPr>
          <w:rFonts w:ascii="GHEA Grapalat" w:hAnsi="GHEA Grapalat" w:cs="Sylfaen"/>
          <w:sz w:val="20"/>
          <w:lang w:val="af-ZA"/>
        </w:rPr>
        <w:t xml:space="preserve"> </w:t>
      </w:r>
      <w:r w:rsidRPr="00E6597C">
        <w:rPr>
          <w:rFonts w:ascii="GHEA Grapalat" w:hAnsi="GHEA Grapalat" w:cs="Sylfaen"/>
          <w:sz w:val="20"/>
          <w:lang w:val="ru-RU"/>
        </w:rPr>
        <w:t>գերազանցում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00973FB1" w:rsidRPr="00E6597C">
        <w:rPr>
          <w:rFonts w:ascii="GHEA Grapalat" w:hAnsi="GHEA Grapalat" w:cs="Sylfaen"/>
          <w:sz w:val="20"/>
          <w:lang w:val="ru-RU"/>
        </w:rPr>
        <w:t>գնման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ru-RU"/>
        </w:rPr>
        <w:t>հայտով</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ru-RU"/>
        </w:rPr>
        <w:t>սահմանված</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ru-RU"/>
        </w:rPr>
        <w:t>գինը</w:t>
      </w:r>
      <w:r w:rsidR="00387F66" w:rsidRPr="00E6597C">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E6597C" w:rsidRDefault="00387F66" w:rsidP="0061680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E6597C" w:rsidRDefault="00387F66" w:rsidP="0061680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B514E8" w:rsidRPr="00E6597C" w:rsidRDefault="00704862" w:rsidP="00EF3662">
      <w:pPr>
        <w:ind w:firstLine="708"/>
        <w:jc w:val="both"/>
        <w:rPr>
          <w:rFonts w:ascii="GHEA Grapalat" w:hAnsi="GHEA Grapalat"/>
          <w:sz w:val="20"/>
          <w:szCs w:val="20"/>
          <w:lang w:val="hy-AM" w:eastAsia="x-none"/>
        </w:rPr>
      </w:pPr>
      <w:r w:rsidRPr="00E6597C">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E6597C">
        <w:rPr>
          <w:rFonts w:ascii="GHEA Grapalat" w:hAnsi="GHEA Grapalat" w:cs="Sylfaen"/>
          <w:sz w:val="20"/>
          <w:lang w:val="hy-AM"/>
        </w:rPr>
        <w:t>կամ</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նվազագույն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գները</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հավասար</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են</w:t>
      </w:r>
      <w:r w:rsidR="00973FB1" w:rsidRPr="00E6597C">
        <w:rPr>
          <w:rFonts w:ascii="GHEA Grapalat" w:hAnsi="GHEA Grapalat" w:cs="Sylfaen"/>
          <w:sz w:val="20"/>
          <w:lang w:val="af-ZA"/>
        </w:rPr>
        <w:t>,</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գնման</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ընթացակարգը</w:t>
      </w:r>
      <w:r w:rsidR="009B6D58" w:rsidRPr="00E6597C">
        <w:rPr>
          <w:rFonts w:ascii="GHEA Grapalat" w:hAnsi="GHEA Grapalat" w:cs="Sylfaen"/>
          <w:sz w:val="20"/>
          <w:lang w:val="af-ZA"/>
        </w:rPr>
        <w:t xml:space="preserve"> </w:t>
      </w:r>
      <w:r w:rsidR="005A3DC6" w:rsidRPr="00E6597C">
        <w:rPr>
          <w:rFonts w:ascii="GHEA Grapalat" w:hAnsi="GHEA Grapalat" w:cs="Sylfaen"/>
          <w:sz w:val="20"/>
          <w:lang w:val="hy-AM"/>
        </w:rPr>
        <w:t>Օ</w:t>
      </w:r>
      <w:r w:rsidR="00973FB1" w:rsidRPr="00E6597C">
        <w:rPr>
          <w:rFonts w:ascii="GHEA Grapalat" w:hAnsi="GHEA Grapalat" w:cs="Sylfaen"/>
          <w:sz w:val="20"/>
          <w:lang w:val="hy-AM"/>
        </w:rPr>
        <w:t>րենքի</w:t>
      </w:r>
      <w:r w:rsidR="00973FB1" w:rsidRPr="00E6597C">
        <w:rPr>
          <w:rFonts w:ascii="GHEA Grapalat" w:hAnsi="GHEA Grapalat" w:cs="Sylfaen"/>
          <w:sz w:val="20"/>
          <w:lang w:val="af-ZA"/>
        </w:rPr>
        <w:t xml:space="preserve"> 37-</w:t>
      </w:r>
      <w:r w:rsidR="00973FB1" w:rsidRPr="00E6597C">
        <w:rPr>
          <w:rFonts w:ascii="GHEA Grapalat" w:hAnsi="GHEA Grapalat" w:cs="Sylfaen"/>
          <w:sz w:val="20"/>
          <w:lang w:val="hy-AM"/>
        </w:rPr>
        <w:t>րդ</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հոդվածի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մասի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կետի</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հիման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վրա</w:t>
      </w:r>
      <w:r w:rsidR="00973FB1" w:rsidRPr="00E6597C">
        <w:rPr>
          <w:rFonts w:ascii="GHEA Grapalat" w:hAnsi="GHEA Grapalat" w:cs="Sylfaen"/>
          <w:sz w:val="20"/>
          <w:lang w:val="af-ZA"/>
        </w:rPr>
        <w:t xml:space="preserve"> </w:t>
      </w:r>
      <w:r w:rsidR="009B6D58" w:rsidRPr="00E6597C">
        <w:rPr>
          <w:rFonts w:ascii="GHEA Grapalat" w:hAnsi="GHEA Grapalat" w:cs="Sylfaen"/>
          <w:sz w:val="20"/>
          <w:lang w:val="hy-AM"/>
        </w:rPr>
        <w:t>հայտարարվում</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է</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չկայացած</w:t>
      </w:r>
      <w:r w:rsidR="003D1FE3" w:rsidRPr="00E6597C">
        <w:rPr>
          <w:rFonts w:ascii="GHEA Grapalat" w:hAnsi="GHEA Grapalat" w:cs="Sylfaen"/>
          <w:sz w:val="20"/>
          <w:lang w:val="hy-AM"/>
        </w:rPr>
        <w:t>, բացառությամբ սույն ենթակետի «զ» պարբերությամբ նախատեսված դեպքի:</w:t>
      </w:r>
      <w:r w:rsidR="00FD2748"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794157">
        <w:rPr>
          <w:rFonts w:ascii="GHEA Grapalat" w:hAnsi="GHEA Grapalat"/>
          <w:sz w:val="20"/>
          <w:lang w:val="af-ZA" w:eastAsia="x-none"/>
        </w:rPr>
        <w:t xml:space="preserve">7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rsidR="002B121D" w:rsidRPr="00E6597C" w:rsidRDefault="002E0966"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E6597C">
        <w:rPr>
          <w:rFonts w:ascii="GHEA Grapalat" w:hAnsi="GHEA Grapalat" w:cs="Sylfaen"/>
          <w:sz w:val="20"/>
          <w:szCs w:val="24"/>
          <w:lang w:val="af-ZA" w:eastAsia="en-US"/>
        </w:rPr>
        <w:t>՝</w:t>
      </w:r>
      <w:r w:rsidRPr="00E6597C">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E6597C">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E6597C">
        <w:rPr>
          <w:rFonts w:ascii="GHEA Grapalat" w:hAnsi="GHEA Grapalat" w:cs="Sylfaen"/>
          <w:sz w:val="20"/>
          <w:szCs w:val="24"/>
          <w:lang w:val="hy-AM" w:eastAsia="en-US"/>
        </w:rPr>
        <w:t>Եթե անհամապատա</w:t>
      </w:r>
      <w:r w:rsidR="003D39F7" w:rsidRPr="00E6597C">
        <w:rPr>
          <w:rFonts w:ascii="GHEA Grapalat" w:hAnsi="GHEA Grapalat" w:cs="Sylfaen"/>
          <w:sz w:val="20"/>
          <w:szCs w:val="24"/>
          <w:lang w:val="hy-AM" w:eastAsia="en-US"/>
        </w:rPr>
        <w:t>ս</w:t>
      </w:r>
      <w:r w:rsidR="00116E47" w:rsidRPr="00E6597C">
        <w:rPr>
          <w:rFonts w:ascii="GHEA Grapalat" w:hAnsi="GHEA Grapalat" w:cs="Sylfaen"/>
          <w:sz w:val="20"/>
          <w:szCs w:val="24"/>
          <w:lang w:val="hy-AM" w:eastAsia="en-US"/>
        </w:rPr>
        <w:t>խանություն</w:t>
      </w:r>
      <w:r w:rsidR="003D39F7" w:rsidRPr="00E6597C">
        <w:rPr>
          <w:rFonts w:ascii="GHEA Grapalat" w:hAnsi="GHEA Grapalat" w:cs="Sylfaen"/>
          <w:sz w:val="20"/>
          <w:szCs w:val="24"/>
          <w:lang w:val="hy-AM" w:eastAsia="en-US"/>
        </w:rPr>
        <w:t>ն</w:t>
      </w:r>
      <w:r w:rsidR="00116E47" w:rsidRPr="00E6597C">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E6597C">
        <w:rPr>
          <w:rFonts w:ascii="GHEA Grapalat" w:hAnsi="GHEA Grapalat" w:cs="Sylfaen"/>
          <w:sz w:val="20"/>
          <w:szCs w:val="24"/>
          <w:lang w:val="hy-AM" w:eastAsia="en-US"/>
        </w:rPr>
        <w:t xml:space="preserve"> </w:t>
      </w:r>
      <w:r w:rsidR="00116E47" w:rsidRPr="00E6597C">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00116E47"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00116E47"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7</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rsidR="002B121D" w:rsidRPr="00E6597C" w:rsidRDefault="00FC31D8"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E6597C">
        <w:rPr>
          <w:rFonts w:ascii="GHEA Grapalat" w:hAnsi="GHEA Grapalat" w:cs="Sylfaen"/>
          <w:sz w:val="20"/>
          <w:szCs w:val="24"/>
          <w:lang w:val="hy-AM" w:eastAsia="en-US"/>
        </w:rPr>
        <w:t xml:space="preserve">:  </w:t>
      </w:r>
    </w:p>
    <w:p w:rsidR="005E0E50" w:rsidRPr="00E6597C" w:rsidRDefault="00A150A9"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9</w:t>
      </w:r>
      <w:r w:rsidR="002B121D" w:rsidRPr="00E6597C">
        <w:rPr>
          <w:rFonts w:ascii="GHEA Grapalat" w:hAnsi="GHEA Grapalat" w:cs="Sylfaen"/>
          <w:szCs w:val="24"/>
        </w:rPr>
        <w:t xml:space="preserve"> </w:t>
      </w:r>
      <w:r w:rsidR="00CA4AB2" w:rsidRPr="00E6597C">
        <w:rPr>
          <w:rFonts w:ascii="GHEA Grapalat" w:hAnsi="GHEA Grapalat" w:cs="Sylfaen"/>
          <w:szCs w:val="24"/>
          <w:lang w:val="hy-AM"/>
        </w:rPr>
        <w:t>Հ</w:t>
      </w:r>
      <w:r w:rsidR="005E0E50" w:rsidRPr="00E6597C">
        <w:rPr>
          <w:rFonts w:ascii="GHEA Grapalat" w:hAnsi="GHEA Grapalat" w:cs="Sylfaen"/>
          <w:szCs w:val="24"/>
          <w:lang w:val="hy-AM"/>
        </w:rPr>
        <w:t>անձնաժողովի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անդամը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քարտուղարը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չի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կարող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մասնակցել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հանձնաժողովի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աշխատանքներին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եթե</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հայտերի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բացման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նիստ</w:t>
      </w:r>
      <w:r w:rsidR="00CA4AB2" w:rsidRPr="00E6597C">
        <w:rPr>
          <w:rFonts w:ascii="GHEA Grapalat" w:hAnsi="GHEA Grapalat" w:cs="Sylfaen"/>
          <w:szCs w:val="24"/>
          <w:lang w:val="hy-AM"/>
        </w:rPr>
        <w:t>ում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պարզվում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է</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վերջիններիս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կողմից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հիմնադրված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բաժնեմաս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փայաբաժին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ունեցող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կազմակերպությունը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իրենց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մերձավոր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ազգակցությամբ</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խնամիությամբ</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կապված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անձը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ծնող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ամուսին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երեխա</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եղբայր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քույր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ինչպես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նաև</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ամուսնու</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ծնող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երեխա</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եղբայր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քույր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այդ</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անձի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կողմից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հիմնադրված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բաժնեմաս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փայաբաժին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ունեցող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կազմակերպությունը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տվյալ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ընթացակարգին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մասնակցելու</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համար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ներկայացրել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է</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հայտ</w:t>
      </w:r>
      <w:r w:rsidR="005E0E50" w:rsidRPr="00E6597C">
        <w:rPr>
          <w:rFonts w:ascii="GHEA Grapalat" w:hAnsi="GHEA Grapalat" w:cs="Sylfaen"/>
          <w:szCs w:val="24"/>
        </w:rPr>
        <w:t>:</w:t>
      </w:r>
      <w:r w:rsidR="00E90FD0" w:rsidRPr="00E6597C">
        <w:rPr>
          <w:rFonts w:ascii="GHEA Grapalat" w:hAnsi="GHEA Grapalat" w:cs="Sylfaen"/>
          <w:szCs w:val="24"/>
          <w:lang w:val="hy-AM"/>
        </w:rPr>
        <w:t xml:space="preserve"> Եթե</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առկա</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է</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սույն</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կետով</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նախատեսված</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պայմանը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ապա</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հայտերի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բացման</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նիստից</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lastRenderedPageBreak/>
        <w:t>անմիջապես</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հետո</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տվյալ</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ընթացակարգի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առնչությամբ</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շահերի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բախում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ունեցող</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հանձնաժողովի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անդամը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կամ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քարտուղարը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ինքնաբացարկ</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է</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հայտնում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տվյալ</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ընթացակարգից</w:t>
      </w:r>
      <w:r w:rsidR="00E90FD0" w:rsidRPr="00E6597C">
        <w:rPr>
          <w:rFonts w:ascii="GHEA Grapalat" w:hAnsi="GHEA Grapalat" w:cs="Sylfaen"/>
          <w:szCs w:val="24"/>
        </w:rPr>
        <w:t xml:space="preserve">: </w:t>
      </w: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794157" w:rsidRPr="004605D7">
        <w:rPr>
          <w:rFonts w:ascii="GHEA Grapalat" w:hAnsi="GHEA Grapalat" w:cs="Sylfaen"/>
          <w:szCs w:val="24"/>
          <w:lang w:val="hy-AM"/>
        </w:rPr>
        <w:t xml:space="preserve">0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794157" w:rsidRPr="004605D7">
        <w:rPr>
          <w:rFonts w:ascii="GHEA Grapalat" w:hAnsi="GHEA Grapalat" w:cs="Sylfaen"/>
          <w:szCs w:val="24"/>
          <w:lang w:val="hy-AM"/>
        </w:rPr>
        <w:t>1</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rsidR="003D4374" w:rsidRPr="00E6597C" w:rsidRDefault="00A150A9" w:rsidP="00EF3662">
      <w:pPr>
        <w:ind w:firstLine="375"/>
        <w:jc w:val="both"/>
        <w:rPr>
          <w:rFonts w:ascii="GHEA Grapalat" w:hAnsi="GHEA Grapalat" w:cs="Sylfaen"/>
          <w:sz w:val="20"/>
          <w:lang w:val="af-ZA"/>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 xml:space="preserve">12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մասի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կետով</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նախատեսված</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հիմքերն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ի</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հայտ</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գալու</w:t>
      </w:r>
      <w:r w:rsidR="0036230B" w:rsidRPr="00E6597C">
        <w:rPr>
          <w:rFonts w:ascii="GHEA Grapalat" w:hAnsi="GHEA Grapalat" w:cs="Sylfaen"/>
          <w:sz w:val="20"/>
          <w:lang w:val="af-ZA"/>
        </w:rPr>
        <w:t xml:space="preserve"> </w:t>
      </w:r>
      <w:r w:rsidR="0036230B" w:rsidRPr="00E6597C">
        <w:rPr>
          <w:rFonts w:ascii="GHEA Grapalat" w:hAnsi="GHEA Grapalat" w:cs="Sylfaen"/>
          <w:sz w:val="20"/>
        </w:rPr>
        <w:t>օրվան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հաջորդող</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հինգ</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աշխատանքային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օրվա</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ընթացքում</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պատվիրատուն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տվյալ</w:t>
      </w:r>
      <w:r w:rsidR="0036230B" w:rsidRPr="00E6597C">
        <w:rPr>
          <w:rFonts w:ascii="GHEA Grapalat" w:hAnsi="GHEA Grapalat" w:cs="Sylfaen"/>
          <w:sz w:val="20"/>
          <w:lang w:val="af-ZA"/>
        </w:rPr>
        <w:t xml:space="preserve"> </w:t>
      </w:r>
      <w:r w:rsidR="00C806B2" w:rsidRPr="00E6597C">
        <w:rPr>
          <w:rFonts w:ascii="GHEA Grapalat" w:hAnsi="GHEA Grapalat" w:cs="Sylfaen"/>
          <w:sz w:val="20"/>
        </w:rPr>
        <w:t>մ</w:t>
      </w:r>
      <w:r w:rsidR="0036230B" w:rsidRPr="00E6597C">
        <w:rPr>
          <w:rFonts w:ascii="GHEA Grapalat" w:hAnsi="GHEA Grapalat" w:cs="Sylfaen"/>
          <w:sz w:val="20"/>
        </w:rPr>
        <w:t>ասնակցի</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տվյալները</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համապատասխան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հիմքերով</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գրավոր</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ուղարկում</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է</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լիազորված</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մարմին</w:t>
      </w:r>
      <w:r w:rsidR="00881C05" w:rsidRPr="00E6597C">
        <w:rPr>
          <w:rFonts w:ascii="GHEA Grapalat" w:hAnsi="GHEA Grapalat" w:cs="Sylfaen"/>
          <w:sz w:val="20"/>
          <w:lang w:val="hy-AM"/>
        </w:rPr>
        <w:t xml:space="preserve">, </w:t>
      </w:r>
      <w:r w:rsidR="00881C05" w:rsidRPr="00E6597C">
        <w:rPr>
          <w:rFonts w:ascii="GHEA Grapalat" w:hAnsi="GHEA Grapalat" w:cs="Sylfaen"/>
          <w:sz w:val="20"/>
        </w:rPr>
        <w:t>որը</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դրանք</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ստանալուն</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հաջորդող</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հինգ</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աշխատանքային</w:t>
      </w:r>
      <w:r w:rsidR="00881C05" w:rsidRPr="00E6597C">
        <w:rPr>
          <w:rFonts w:ascii="GHEA Grapalat" w:hAnsi="GHEA Grapalat" w:cs="Sylfaen"/>
          <w:sz w:val="20"/>
          <w:lang w:val="af-ZA"/>
        </w:rPr>
        <w:t xml:space="preserve"> </w:t>
      </w:r>
      <w:r w:rsidR="00881C05" w:rsidRPr="00E6597C">
        <w:rPr>
          <w:rFonts w:ascii="GHEA Grapalat" w:hAnsi="GHEA Grapalat" w:cs="Sylfaen"/>
          <w:sz w:val="20"/>
        </w:rPr>
        <w:t>օրվա</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ընթացքում</w:t>
      </w:r>
      <w:r w:rsidR="00881C05" w:rsidRPr="00E6597C">
        <w:rPr>
          <w:rFonts w:ascii="GHEA Grapalat" w:hAnsi="GHEA Grapalat" w:cs="Sylfaen"/>
          <w:sz w:val="20"/>
          <w:lang w:val="af-ZA"/>
        </w:rPr>
        <w:t xml:space="preserve"> </w:t>
      </w:r>
      <w:bookmarkStart w:id="7" w:name="_Hlk9262748"/>
      <w:r w:rsidR="00A31A12" w:rsidRPr="00E6597C">
        <w:rPr>
          <w:rFonts w:ascii="GHEA Grapalat" w:hAnsi="GHEA Grapalat" w:cs="Sylfaen"/>
          <w:sz w:val="20"/>
        </w:rPr>
        <w:t>նախաձեռնում</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է</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տվյալ</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մասնակցին</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գնումների</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գործընթացին</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մասնակցելու</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իրավունք</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չունեցող</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մասնակիցների</w:t>
      </w:r>
      <w:r w:rsidR="00A31A12" w:rsidRPr="00E6597C">
        <w:rPr>
          <w:rFonts w:ascii="GHEA Grapalat" w:hAnsi="GHEA Grapalat" w:cs="Sylfaen"/>
          <w:sz w:val="20"/>
          <w:lang w:val="af-ZA"/>
        </w:rPr>
        <w:t xml:space="preserve"> </w:t>
      </w:r>
      <w:r w:rsidR="00A31A12" w:rsidRPr="00E6597C">
        <w:rPr>
          <w:rFonts w:ascii="GHEA Grapalat" w:hAnsi="GHEA Grapalat" w:cs="Sylfaen"/>
          <w:sz w:val="20"/>
        </w:rPr>
        <w:t>ցուցակում</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ներառելու</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ընթացակարգ</w:t>
      </w:r>
      <w:bookmarkEnd w:id="7"/>
      <w:r w:rsidR="0036230B" w:rsidRPr="00E6597C">
        <w:rPr>
          <w:rFonts w:ascii="GHEA Grapalat" w:hAnsi="GHEA Grapalat" w:cs="Sylfaen"/>
          <w:sz w:val="20"/>
          <w:lang w:val="af-ZA"/>
        </w:rPr>
        <w:t xml:space="preserve">: </w:t>
      </w:r>
      <w:r w:rsidR="00B54F63" w:rsidRPr="00E6597C">
        <w:rPr>
          <w:rFonts w:ascii="GHEA Grapalat" w:hAnsi="GHEA Grapalat" w:cs="Sylfaen"/>
          <w:sz w:val="20"/>
        </w:rPr>
        <w:t>Ընդ</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եթե</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մասնակցի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գնումներին</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մասնակցելու</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իրավունք</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ունենալու</w:t>
      </w:r>
      <w:r w:rsidR="00A73661" w:rsidRPr="00E6597C">
        <w:rPr>
          <w:rFonts w:ascii="GHEA Grapalat" w:hAnsi="GHEA Grapalat" w:cs="Sylfaen"/>
          <w:sz w:val="20"/>
          <w:lang w:val="hy-AM"/>
        </w:rPr>
        <w:t xml:space="preserve"> մասին հավաստումը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որակվում</w:t>
      </w:r>
      <w:r w:rsidR="00B54F63" w:rsidRPr="00E6597C">
        <w:rPr>
          <w:rFonts w:ascii="GHEA Grapalat" w:hAnsi="GHEA Grapalat" w:cs="Sylfaen"/>
          <w:sz w:val="20"/>
          <w:lang w:val="af-ZA"/>
        </w:rPr>
        <w:t xml:space="preserve"> </w:t>
      </w:r>
      <w:r w:rsidR="00A73661" w:rsidRPr="00E6597C">
        <w:rPr>
          <w:rFonts w:ascii="GHEA Grapalat" w:hAnsi="GHEA Grapalat" w:cs="Sylfaen"/>
          <w:sz w:val="20"/>
          <w:lang w:val="hy-AM"/>
        </w:rPr>
        <w:t>է</w:t>
      </w:r>
      <w:r w:rsidR="00A73661" w:rsidRPr="00E6597C">
        <w:rPr>
          <w:rFonts w:ascii="GHEA Grapalat" w:hAnsi="GHEA Grapalat" w:cs="Sylfaen"/>
          <w:sz w:val="20"/>
          <w:lang w:val="af-ZA"/>
        </w:rPr>
        <w:t xml:space="preserve"> </w:t>
      </w:r>
      <w:r w:rsidR="00B54F63" w:rsidRPr="00E6597C">
        <w:rPr>
          <w:rFonts w:ascii="GHEA Grapalat" w:hAnsi="GHEA Grapalat" w:cs="Sylfaen"/>
          <w:sz w:val="20"/>
        </w:rPr>
        <w:t>որպես</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իրականությանը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չհամապատասխանող</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կամ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մասնակիցը</w:t>
      </w:r>
      <w:r w:rsidR="00B54F63" w:rsidRPr="00E6597C">
        <w:rPr>
          <w:rFonts w:ascii="GHEA Grapalat" w:hAnsi="GHEA Grapalat" w:cs="Sylfaen"/>
          <w:sz w:val="20"/>
          <w:lang w:val="af-ZA"/>
        </w:rPr>
        <w:t xml:space="preserve"> </w:t>
      </w:r>
      <w:r w:rsidR="00862B55" w:rsidRPr="00E6597C">
        <w:rPr>
          <w:rFonts w:ascii="GHEA Grapalat" w:hAnsi="GHEA Grapalat" w:cs="Sylfaen"/>
          <w:sz w:val="20"/>
          <w:lang w:val="af-ZA"/>
        </w:rPr>
        <w:t xml:space="preserve">սույն </w:t>
      </w:r>
      <w:r w:rsidR="00B54F63" w:rsidRPr="00E6597C">
        <w:rPr>
          <w:rFonts w:ascii="GHEA Grapalat" w:hAnsi="GHEA Grapalat" w:cs="Sylfaen"/>
          <w:sz w:val="20"/>
        </w:rPr>
        <w:t>հրավերով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սահմանված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կարգով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և</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ժամկետներում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չի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ներկայացնում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հրավերով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նախատեսված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փաստաթղթերը</w:t>
      </w:r>
      <w:r w:rsidR="00B54F63" w:rsidRPr="00E6597C">
        <w:rPr>
          <w:rFonts w:ascii="GHEA Grapalat" w:hAnsi="GHEA Grapalat" w:cs="Sylfaen"/>
          <w:sz w:val="20"/>
          <w:lang w:val="af-ZA"/>
        </w:rPr>
        <w:t>,</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կամ</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ընտրված</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մասնակիցը</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չի</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ներկայացնում</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որակավորման</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ապահովումը</w:t>
      </w:r>
      <w:r w:rsidR="00A73661" w:rsidRPr="00E6597C">
        <w:rPr>
          <w:rFonts w:ascii="GHEA Grapalat" w:hAnsi="GHEA Grapalat" w:cs="Sylfaen"/>
          <w:sz w:val="20"/>
          <w:lang w:val="af-ZA"/>
        </w:rPr>
        <w:t>,</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ապա</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այդ</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հանգամանքը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համարվում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է</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որպես</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գնման</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գործընթացի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շրջանակում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ստանձնված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պարտավորության</w:t>
      </w:r>
      <w:r w:rsidR="00B54F63" w:rsidRPr="00E6597C">
        <w:rPr>
          <w:rFonts w:ascii="GHEA Grapalat" w:hAnsi="GHEA Grapalat" w:cs="Sylfaen"/>
          <w:sz w:val="20"/>
          <w:lang w:val="af-ZA"/>
        </w:rPr>
        <w:t xml:space="preserve"> </w:t>
      </w:r>
      <w:r w:rsidR="00564FB7" w:rsidRPr="00E6597C">
        <w:rPr>
          <w:rFonts w:ascii="GHEA Grapalat" w:hAnsi="GHEA Grapalat" w:cs="Sylfaen"/>
          <w:sz w:val="20"/>
          <w:lang w:val="af-ZA"/>
        </w:rPr>
        <w:t xml:space="preserve">խախտում: </w:t>
      </w:r>
    </w:p>
    <w:p w:rsidR="00B54F63" w:rsidRPr="00E6597C" w:rsidRDefault="00B97D91" w:rsidP="00EF3662">
      <w:pPr>
        <w:ind w:firstLine="375"/>
        <w:jc w:val="both"/>
        <w:rPr>
          <w:rFonts w:ascii="GHEA Grapalat" w:hAnsi="GHEA Grapalat"/>
          <w:sz w:val="20"/>
          <w:szCs w:val="20"/>
          <w:lang w:val="af-ZA"/>
        </w:rPr>
      </w:pPr>
      <w:r w:rsidRPr="00E6597C">
        <w:rPr>
          <w:rFonts w:ascii="GHEA Grapalat" w:hAnsi="GHEA Grapalat"/>
          <w:color w:val="000000"/>
          <w:sz w:val="20"/>
          <w:szCs w:val="20"/>
          <w:lang w:val="af-ZA"/>
        </w:rPr>
        <w:t xml:space="preserve">      </w:t>
      </w:r>
      <w:r w:rsidR="00E17B5D" w:rsidRPr="00E6597C">
        <w:rPr>
          <w:rFonts w:ascii="GHEA Grapalat" w:hAnsi="GHEA Grapalat"/>
          <w:color w:val="000000"/>
          <w:sz w:val="20"/>
          <w:szCs w:val="20"/>
          <w:lang w:val="af-ZA"/>
        </w:rPr>
        <w:t>8.</w:t>
      </w:r>
      <w:r w:rsidR="00794157">
        <w:rPr>
          <w:rFonts w:ascii="GHEA Grapalat" w:hAnsi="GHEA Grapalat"/>
          <w:color w:val="000000"/>
          <w:sz w:val="20"/>
          <w:szCs w:val="20"/>
          <w:lang w:val="af-ZA"/>
        </w:rPr>
        <w:t>13</w:t>
      </w:r>
      <w:r w:rsidR="00E17B5D" w:rsidRPr="00E6597C">
        <w:rPr>
          <w:rFonts w:ascii="GHEA Grapalat" w:hAnsi="GHEA Grapalat"/>
          <w:color w:val="000000"/>
          <w:sz w:val="20"/>
          <w:szCs w:val="20"/>
          <w:lang w:val="af-ZA"/>
        </w:rPr>
        <w:t xml:space="preserve"> </w:t>
      </w:r>
      <w:r w:rsidR="003A377C" w:rsidRPr="00E6597C">
        <w:rPr>
          <w:rFonts w:ascii="GHEA Grapalat" w:hAnsi="GHEA Grapalat"/>
          <w:color w:val="000000"/>
          <w:sz w:val="20"/>
          <w:szCs w:val="20"/>
        </w:rPr>
        <w:t>Ե</w:t>
      </w:r>
      <w:r w:rsidR="003D4374" w:rsidRPr="00E6597C">
        <w:rPr>
          <w:rFonts w:ascii="GHEA Grapalat" w:hAnsi="GHEA Grapalat"/>
          <w:color w:val="000000"/>
          <w:sz w:val="20"/>
          <w:szCs w:val="20"/>
          <w:lang w:val="hy-AM"/>
        </w:rPr>
        <w:t>թե մասնակից</w:t>
      </w:r>
      <w:r w:rsidR="00955CC1" w:rsidRPr="00E6597C">
        <w:rPr>
          <w:rFonts w:ascii="GHEA Grapalat" w:hAnsi="GHEA Grapalat"/>
          <w:color w:val="000000"/>
          <w:sz w:val="20"/>
          <w:szCs w:val="20"/>
        </w:rPr>
        <w:t>ն</w:t>
      </w:r>
      <w:r w:rsidR="003D4374" w:rsidRPr="00E6597C">
        <w:rPr>
          <w:rFonts w:ascii="GHEA Grapalat" w:hAnsi="GHEA Grapalat"/>
          <w:color w:val="000000"/>
          <w:sz w:val="20"/>
          <w:szCs w:val="20"/>
          <w:lang w:val="hy-AM"/>
        </w:rPr>
        <w:t xml:space="preserve"> </w:t>
      </w:r>
      <w:r w:rsidR="00955CC1" w:rsidRPr="00E6597C">
        <w:rPr>
          <w:rFonts w:ascii="GHEA Grapalat" w:hAnsi="GHEA Grapalat"/>
          <w:color w:val="000000"/>
          <w:sz w:val="20"/>
          <w:szCs w:val="20"/>
        </w:rPr>
        <w:t>Օ</w:t>
      </w:r>
      <w:r w:rsidR="003D4374" w:rsidRPr="00E6597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6597C">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E6597C">
        <w:rPr>
          <w:rFonts w:ascii="GHEA Grapalat" w:hAnsi="GHEA Grapalat" w:cs="Sylfaen"/>
          <w:sz w:val="20"/>
          <w:szCs w:val="24"/>
          <w:lang w:val="af-ZA" w:eastAsia="en-US"/>
        </w:rPr>
        <w:t>8</w:t>
      </w:r>
      <w:r w:rsidR="00DF2FEF"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14</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Սույն</w:t>
      </w:r>
      <w:r w:rsidR="007A5810"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1-</w:t>
      </w:r>
      <w:r w:rsidRPr="00E6597C">
        <w:rPr>
          <w:rFonts w:ascii="GHEA Grapalat" w:hAnsi="GHEA Grapalat" w:cs="Sylfaen"/>
          <w:sz w:val="20"/>
          <w:szCs w:val="24"/>
          <w:lang w:val="ru-RU" w:eastAsia="en-US"/>
        </w:rPr>
        <w:t>ին</w:t>
      </w:r>
      <w:r w:rsidRPr="00E6597C">
        <w:rPr>
          <w:rFonts w:ascii="GHEA Grapalat" w:hAnsi="GHEA Grapalat" w:cs="Sylfaen"/>
          <w:sz w:val="20"/>
          <w:szCs w:val="24"/>
          <w:lang w:val="af-ZA" w:eastAsia="en-US"/>
        </w:rPr>
        <w:t xml:space="preserve"> </w:t>
      </w:r>
      <w:r w:rsidRPr="00995499">
        <w:rPr>
          <w:rFonts w:ascii="GHEA Grapalat" w:hAnsi="GHEA Grapalat" w:cs="Sylfaen"/>
          <w:sz w:val="20"/>
          <w:szCs w:val="24"/>
          <w:lang w:val="ru-RU" w:eastAsia="en-US"/>
        </w:rPr>
        <w:t>մասի</w:t>
      </w:r>
      <w:r w:rsidRPr="00995499">
        <w:rPr>
          <w:rFonts w:ascii="GHEA Grapalat" w:hAnsi="GHEA Grapalat" w:cs="Sylfaen"/>
          <w:sz w:val="20"/>
          <w:szCs w:val="24"/>
          <w:lang w:val="af-ZA" w:eastAsia="en-US"/>
        </w:rPr>
        <w:t xml:space="preserve"> </w:t>
      </w:r>
      <w:r w:rsidR="00441D04" w:rsidRPr="00995499">
        <w:rPr>
          <w:rFonts w:ascii="GHEA Grapalat" w:hAnsi="GHEA Grapalat" w:cs="Sylfaen"/>
          <w:sz w:val="20"/>
          <w:szCs w:val="24"/>
          <w:lang w:val="af-ZA" w:eastAsia="en-US"/>
        </w:rPr>
        <w:t>8.</w:t>
      </w:r>
      <w:r w:rsidR="00DF2FEF" w:rsidRPr="00995499">
        <w:rPr>
          <w:rFonts w:ascii="GHEA Grapalat" w:hAnsi="GHEA Grapalat" w:cs="Sylfaen"/>
          <w:sz w:val="20"/>
          <w:szCs w:val="24"/>
          <w:lang w:val="af-ZA" w:eastAsia="en-US"/>
        </w:rPr>
        <w:t>8</w:t>
      </w:r>
      <w:r w:rsidR="00441D04" w:rsidRPr="00995499">
        <w:rPr>
          <w:rFonts w:ascii="GHEA Grapalat" w:hAnsi="GHEA Grapalat" w:cs="Sylfaen"/>
          <w:sz w:val="20"/>
          <w:szCs w:val="24"/>
          <w:lang w:val="af-ZA" w:eastAsia="en-US"/>
        </w:rPr>
        <w:t xml:space="preserve"> և</w:t>
      </w:r>
      <w:r w:rsidRPr="00995499">
        <w:rPr>
          <w:rFonts w:ascii="GHEA Grapalat" w:hAnsi="GHEA Grapalat" w:cs="Sylfaen"/>
          <w:sz w:val="20"/>
          <w:szCs w:val="24"/>
          <w:lang w:val="af-ZA" w:eastAsia="en-US"/>
        </w:rPr>
        <w:t xml:space="preserve"> 8</w:t>
      </w:r>
      <w:r w:rsidR="00DF2FEF" w:rsidRPr="00995499">
        <w:rPr>
          <w:rFonts w:ascii="GHEA Grapalat" w:hAnsi="GHEA Grapalat" w:cs="Sylfaen"/>
          <w:sz w:val="20"/>
          <w:szCs w:val="24"/>
          <w:lang w:val="af-ZA" w:eastAsia="en-US"/>
        </w:rPr>
        <w:t>.9</w:t>
      </w:r>
      <w:r w:rsidR="00741F8D">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կետ</w:t>
      </w:r>
      <w:r w:rsidR="00441D04" w:rsidRPr="00E6597C">
        <w:rPr>
          <w:rFonts w:ascii="GHEA Grapalat" w:hAnsi="GHEA Grapalat" w:cs="Sylfaen"/>
          <w:sz w:val="20"/>
          <w:szCs w:val="24"/>
          <w:lang w:eastAsia="en-US"/>
        </w:rPr>
        <w:t>եր</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փաստաթղթերը</w:t>
      </w:r>
      <w:r w:rsidR="00D371A7" w:rsidRPr="00E6597C">
        <w:rPr>
          <w:rFonts w:ascii="GHEA Grapalat" w:hAnsi="GHEA Grapalat" w:cs="Sylfaen"/>
          <w:sz w:val="20"/>
          <w:szCs w:val="24"/>
          <w:lang w:val="af-ZA" w:eastAsia="en-US"/>
        </w:rPr>
        <w:t xml:space="preserve"> </w:t>
      </w:r>
      <w:r w:rsidR="00EF2159" w:rsidRPr="00E6597C">
        <w:rPr>
          <w:rFonts w:ascii="GHEA Grapalat" w:hAnsi="GHEA Grapalat" w:cs="Sylfaen"/>
          <w:sz w:val="20"/>
          <w:szCs w:val="24"/>
          <w:lang w:val="af-ZA" w:eastAsia="en-US"/>
        </w:rPr>
        <w:t xml:space="preserve">մասնակիցը </w:t>
      </w:r>
      <w:r w:rsidR="00D371A7" w:rsidRPr="00E6597C">
        <w:rPr>
          <w:rFonts w:ascii="GHEA Grapalat" w:hAnsi="GHEA Grapalat" w:cs="Sylfaen"/>
          <w:sz w:val="20"/>
          <w:szCs w:val="24"/>
          <w:lang w:eastAsia="en-US"/>
        </w:rPr>
        <w:t>սահմանված</w:t>
      </w:r>
      <w:r w:rsidR="00D371A7" w:rsidRPr="00E6597C">
        <w:rPr>
          <w:rFonts w:ascii="GHEA Grapalat" w:hAnsi="GHEA Grapalat" w:cs="Sylfaen"/>
          <w:sz w:val="20"/>
          <w:szCs w:val="24"/>
          <w:lang w:val="af-ZA" w:eastAsia="en-US"/>
        </w:rPr>
        <w:t xml:space="preserve"> </w:t>
      </w:r>
      <w:r w:rsidR="00D371A7" w:rsidRPr="00E6597C">
        <w:rPr>
          <w:rFonts w:ascii="GHEA Grapalat" w:hAnsi="GHEA Grapalat" w:cs="Sylfaen"/>
          <w:sz w:val="20"/>
          <w:szCs w:val="24"/>
          <w:lang w:eastAsia="en-US"/>
        </w:rPr>
        <w:t>ժամկետում</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հանձնա</w:t>
      </w:r>
      <w:r w:rsidR="007A5810" w:rsidRPr="00E6597C">
        <w:rPr>
          <w:rFonts w:ascii="GHEA Grapalat" w:hAnsi="GHEA Grapalat" w:cs="Sylfaen"/>
          <w:sz w:val="20"/>
          <w:szCs w:val="24"/>
          <w:lang w:val="af-ZA" w:eastAsia="en-US"/>
        </w:rPr>
        <w:softHyphen/>
      </w:r>
      <w:r w:rsidR="007A5810" w:rsidRPr="00E6597C">
        <w:rPr>
          <w:rFonts w:ascii="GHEA Grapalat" w:hAnsi="GHEA Grapalat" w:cs="Sylfaen"/>
          <w:sz w:val="20"/>
          <w:szCs w:val="24"/>
          <w:lang w:val="ru-RU" w:eastAsia="en-US"/>
        </w:rPr>
        <w:t>ժողովի</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քարտուղարին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ներկայաց</w:t>
      </w:r>
      <w:r w:rsidR="00EF2159" w:rsidRPr="00E6597C">
        <w:rPr>
          <w:rFonts w:ascii="GHEA Grapalat" w:hAnsi="GHEA Grapalat" w:cs="Sylfaen"/>
          <w:sz w:val="20"/>
          <w:szCs w:val="24"/>
          <w:lang w:eastAsia="en-US"/>
        </w:rPr>
        <w:t>ն</w:t>
      </w:r>
      <w:r w:rsidR="007A5810" w:rsidRPr="00E6597C">
        <w:rPr>
          <w:rFonts w:ascii="GHEA Grapalat" w:hAnsi="GHEA Grapalat" w:cs="Sylfaen"/>
          <w:sz w:val="20"/>
          <w:szCs w:val="24"/>
          <w:lang w:val="ru-RU" w:eastAsia="en-US"/>
        </w:rPr>
        <w:t>ում</w:t>
      </w:r>
      <w:r w:rsidR="007A5810" w:rsidRPr="00E6597C">
        <w:rPr>
          <w:rFonts w:ascii="GHEA Grapalat" w:hAnsi="GHEA Grapalat" w:cs="Sylfaen"/>
          <w:sz w:val="20"/>
          <w:szCs w:val="24"/>
          <w:lang w:val="af-ZA" w:eastAsia="en-US"/>
        </w:rPr>
        <w:t xml:space="preserve"> </w:t>
      </w:r>
      <w:r w:rsidR="00EF2159" w:rsidRPr="00E6597C">
        <w:rPr>
          <w:rFonts w:ascii="GHEA Grapalat" w:hAnsi="GHEA Grapalat" w:cs="Sylfaen"/>
          <w:sz w:val="20"/>
          <w:szCs w:val="24"/>
          <w:lang w:eastAsia="en-US"/>
        </w:rPr>
        <w:t>է</w:t>
      </w:r>
      <w:r w:rsidR="007A5810"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val="af-ZA" w:eastAsia="en-US"/>
        </w:rPr>
        <w:t xml:space="preserve">վերջինիս՝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00FE20B2"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eastAsia="en-US"/>
        </w:rPr>
        <w:t>ուղարկելու</w:t>
      </w:r>
      <w:r w:rsidR="00FE20B2"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Քարտուղարը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պարտավոր</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փաստաթղթերն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ստանալու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օրը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հաստատել</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դրանց</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ստանալու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հանգամանքը՝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սույն</w:t>
      </w:r>
      <w:r w:rsidR="007A5810" w:rsidRPr="00E6597C">
        <w:rPr>
          <w:rFonts w:ascii="GHEA Grapalat" w:hAnsi="GHEA Grapalat" w:cs="Sylfaen"/>
          <w:sz w:val="20"/>
          <w:szCs w:val="24"/>
          <w:lang w:val="hy-AM" w:eastAsia="en-US"/>
        </w:rPr>
        <w:t xml:space="preserve"> </w:t>
      </w:r>
      <w:r w:rsidR="007A5810" w:rsidRPr="00E6597C">
        <w:rPr>
          <w:rFonts w:ascii="GHEA Grapalat" w:hAnsi="GHEA Grapalat" w:cs="Sylfaen"/>
          <w:sz w:val="20"/>
          <w:szCs w:val="24"/>
          <w:lang w:val="ru-RU" w:eastAsia="en-US"/>
        </w:rPr>
        <w:t>հրավերում</w:t>
      </w:r>
      <w:r w:rsidR="007A5810" w:rsidRPr="00E6597C">
        <w:rPr>
          <w:rFonts w:ascii="GHEA Grapalat" w:hAnsi="GHEA Grapalat" w:cs="Sylfaen"/>
          <w:sz w:val="20"/>
          <w:szCs w:val="24"/>
          <w:lang w:val="hy-AM" w:eastAsia="en-US"/>
        </w:rPr>
        <w:t xml:space="preserve"> </w:t>
      </w:r>
      <w:r w:rsidR="007A5810" w:rsidRPr="00E6597C">
        <w:rPr>
          <w:rFonts w:ascii="GHEA Grapalat" w:hAnsi="GHEA Grapalat" w:cs="Sylfaen"/>
          <w:sz w:val="20"/>
          <w:szCs w:val="24"/>
          <w:lang w:val="ru-RU" w:eastAsia="en-US"/>
        </w:rPr>
        <w:t>նշված</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իր</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էլեկտրոնային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փոստից</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մասնակցի</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էլեկտրոնային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փոստին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հավաստում</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ուղարկելու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միջոցով</w:t>
      </w:r>
      <w:r w:rsidR="007A5810" w:rsidRPr="00E6597C">
        <w:rPr>
          <w:rFonts w:ascii="GHEA Grapalat" w:hAnsi="GHEA Grapalat" w:cs="Sylfaen"/>
          <w:sz w:val="20"/>
          <w:szCs w:val="24"/>
          <w:lang w:val="af-ZA" w:eastAsia="en-US"/>
        </w:rPr>
        <w:t>:</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 xml:space="preserve">15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16</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794157">
        <w:rPr>
          <w:rFonts w:ascii="GHEA Grapalat" w:hAnsi="GHEA Grapalat"/>
          <w:sz w:val="20"/>
          <w:szCs w:val="20"/>
          <w:lang w:val="af-ZA" w:eastAsia="x-none"/>
        </w:rPr>
        <w:t>8</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19</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 xml:space="preserve">19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lastRenderedPageBreak/>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 xml:space="preserve">20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 xml:space="preserve">21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 xml:space="preserve">22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rsidR="00583092" w:rsidRPr="00E6597C" w:rsidRDefault="00583092" w:rsidP="00EF3662">
      <w:pPr>
        <w:pStyle w:val="23"/>
        <w:spacing w:line="240" w:lineRule="auto"/>
        <w:ind w:firstLine="567"/>
        <w:rPr>
          <w:rFonts w:ascii="GHEA Grapalat" w:hAnsi="GHEA Grapalat"/>
          <w:i/>
          <w:lang w:val="es-ES"/>
        </w:rPr>
      </w:pP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սույն</w:t>
      </w:r>
      <w:r w:rsidRPr="00E6597C">
        <w:rPr>
          <w:rFonts w:ascii="GHEA Grapalat" w:hAnsi="GHEA Grapalat" w:cs="Arial"/>
          <w:lang w:val="es-ES"/>
        </w:rPr>
        <w:t xml:space="preserve"> </w:t>
      </w:r>
      <w:r w:rsidRPr="00E6597C">
        <w:rPr>
          <w:rFonts w:ascii="GHEA Grapalat" w:hAnsi="GHEA Grapalat" w:cs="Sylfaen"/>
          <w:lang w:val="es-ES"/>
        </w:rPr>
        <w:t>ընթացակարգի</w:t>
      </w:r>
      <w:r w:rsidRPr="00E6597C">
        <w:rPr>
          <w:rFonts w:ascii="GHEA Grapalat" w:hAnsi="GHEA Grapalat" w:cs="Arial"/>
          <w:lang w:val="es-ES"/>
        </w:rPr>
        <w:t xml:space="preserve"> </w:t>
      </w:r>
      <w:r w:rsidRPr="00E6597C">
        <w:rPr>
          <w:rFonts w:ascii="GHEA Grapalat" w:hAnsi="GHEA Grapalat" w:cs="Sylfaen"/>
          <w:lang w:val="es-ES"/>
        </w:rPr>
        <w:t xml:space="preserve">դեպքում </w:t>
      </w:r>
      <w:r w:rsidR="006657A3" w:rsidRPr="00E6597C">
        <w:rPr>
          <w:rFonts w:ascii="GHEA Grapalat" w:hAnsi="GHEA Grapalat" w:cs="Sylfaen"/>
          <w:lang w:val="es-ES"/>
        </w:rPr>
        <w:t>«      »</w:t>
      </w:r>
      <w:r w:rsidRPr="00E6597C">
        <w:rPr>
          <w:rFonts w:ascii="GHEA Grapalat" w:hAnsi="GHEA Grapalat" w:cs="Sylfaen"/>
          <w:lang w:val="es-ES"/>
        </w:rPr>
        <w:t xml:space="preserve"> օրացուցային</w:t>
      </w:r>
      <w:r w:rsidRPr="00E6597C">
        <w:rPr>
          <w:rFonts w:ascii="GHEA Grapalat" w:hAnsi="GHEA Grapalat" w:cs="Arial"/>
          <w:lang w:val="es-ES"/>
        </w:rPr>
        <w:t xml:space="preserve"> </w:t>
      </w:r>
      <w:r w:rsidRPr="00E6597C">
        <w:rPr>
          <w:rFonts w:ascii="GHEA Grapalat" w:hAnsi="GHEA Grapalat" w:cs="Sylfaen"/>
          <w:lang w:val="es-ES"/>
        </w:rPr>
        <w:t>օր</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Tahoma"/>
          <w:lang w:val="es-ES"/>
        </w:rPr>
        <w:t>։</w:t>
      </w:r>
      <w:r w:rsidRPr="00E6597C">
        <w:rPr>
          <w:rFonts w:ascii="GHEA Grapalat" w:hAnsi="GHEA Grapalat"/>
          <w:lang w:val="es-ES"/>
        </w:rPr>
        <w:t xml:space="preserve"> </w:t>
      </w: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կիրառելի</w:t>
      </w:r>
      <w:r w:rsidRPr="00E6597C">
        <w:rPr>
          <w:rFonts w:ascii="GHEA Grapalat" w:hAnsi="GHEA Grapalat" w:cs="Arial"/>
          <w:lang w:val="es-ES"/>
        </w:rPr>
        <w:t xml:space="preserve"> </w:t>
      </w:r>
      <w:r w:rsidRPr="00E6597C">
        <w:rPr>
          <w:rFonts w:ascii="GHEA Grapalat" w:hAnsi="GHEA Grapalat" w:cs="Sylfaen"/>
          <w:lang w:val="es-ES"/>
        </w:rPr>
        <w:t>չէ</w:t>
      </w:r>
      <w:r w:rsidRPr="00E6597C">
        <w:rPr>
          <w:rFonts w:ascii="GHEA Grapalat" w:hAnsi="GHEA Grapalat" w:cs="Arial"/>
          <w:lang w:val="es-ES"/>
        </w:rPr>
        <w:t xml:space="preserve">, </w:t>
      </w:r>
      <w:r w:rsidRPr="00E6597C">
        <w:rPr>
          <w:rFonts w:ascii="GHEA Grapalat" w:hAnsi="GHEA Grapalat" w:cs="Sylfaen"/>
          <w:lang w:val="es-ES"/>
        </w:rPr>
        <w:t>եթե</w:t>
      </w:r>
      <w:r w:rsidRPr="00E6597C">
        <w:rPr>
          <w:rFonts w:ascii="GHEA Grapalat" w:hAnsi="GHEA Grapalat" w:cs="Arial"/>
          <w:lang w:val="es-ES"/>
        </w:rPr>
        <w:t xml:space="preserve"> </w:t>
      </w:r>
      <w:r w:rsidRPr="00E6597C">
        <w:rPr>
          <w:rFonts w:ascii="GHEA Grapalat" w:hAnsi="GHEA Grapalat" w:cs="Sylfaen"/>
          <w:lang w:val="es-ES"/>
        </w:rPr>
        <w:t>միայն</w:t>
      </w:r>
      <w:r w:rsidRPr="00E6597C">
        <w:rPr>
          <w:rFonts w:ascii="GHEA Grapalat" w:hAnsi="GHEA Grapalat" w:cs="Arial"/>
          <w:lang w:val="es-ES"/>
        </w:rPr>
        <w:t xml:space="preserve"> </w:t>
      </w:r>
      <w:r w:rsidRPr="00E6597C">
        <w:rPr>
          <w:rFonts w:ascii="GHEA Grapalat" w:hAnsi="GHEA Grapalat" w:cs="Sylfaen"/>
          <w:lang w:val="es-ES"/>
        </w:rPr>
        <w:t>մեկ</w:t>
      </w:r>
      <w:r w:rsidRPr="00E6597C">
        <w:rPr>
          <w:rFonts w:ascii="GHEA Grapalat" w:hAnsi="GHEA Grapalat" w:cs="Arial"/>
          <w:lang w:val="es-ES"/>
        </w:rPr>
        <w:t xml:space="preserve"> </w:t>
      </w:r>
      <w:r w:rsidR="004B383E" w:rsidRPr="00E6597C">
        <w:rPr>
          <w:rFonts w:ascii="GHEA Grapalat" w:hAnsi="GHEA Grapalat" w:cs="Arial"/>
          <w:lang w:val="es-ES"/>
        </w:rPr>
        <w:t>մ</w:t>
      </w:r>
      <w:r w:rsidRPr="00E6597C">
        <w:rPr>
          <w:rFonts w:ascii="GHEA Grapalat" w:hAnsi="GHEA Grapalat" w:cs="Sylfaen"/>
          <w:lang w:val="es-ES"/>
        </w:rPr>
        <w:t>ասնակից</w:t>
      </w:r>
      <w:r w:rsidR="00E45ACA" w:rsidRPr="00E6597C">
        <w:rPr>
          <w:rFonts w:ascii="GHEA Grapalat" w:hAnsi="GHEA Grapalat" w:cs="Sylfaen"/>
          <w:lang w:val="es-ES"/>
        </w:rPr>
        <w:t xml:space="preserve"> է հայտ ներկայացրել</w:t>
      </w:r>
      <w:r w:rsidRPr="00E6597C">
        <w:rPr>
          <w:rFonts w:ascii="GHEA Grapalat" w:hAnsi="GHEA Grapalat"/>
          <w:i/>
          <w:lang w:val="es-ES"/>
        </w:rPr>
        <w:t>,</w:t>
      </w:r>
      <w:r w:rsidRPr="00E6597C">
        <w:rPr>
          <w:rFonts w:ascii="GHEA Grapalat" w:hAnsi="GHEA Grapalat"/>
          <w:lang w:val="es-ES"/>
        </w:rPr>
        <w:t xml:space="preserve"> </w:t>
      </w:r>
      <w:r w:rsidRPr="00E6597C">
        <w:rPr>
          <w:rFonts w:ascii="GHEA Grapalat" w:hAnsi="GHEA Grapalat" w:cs="Sylfaen"/>
          <w:lang w:val="es-ES"/>
        </w:rPr>
        <w:t>որի</w:t>
      </w:r>
      <w:r w:rsidRPr="00E6597C">
        <w:rPr>
          <w:rFonts w:ascii="GHEA Grapalat" w:hAnsi="GHEA Grapalat" w:cs="Arial"/>
          <w:lang w:val="es-ES"/>
        </w:rPr>
        <w:t xml:space="preserve"> </w:t>
      </w:r>
      <w:r w:rsidRPr="00E6597C">
        <w:rPr>
          <w:rFonts w:ascii="GHEA Grapalat" w:hAnsi="GHEA Grapalat" w:cs="Sylfaen"/>
          <w:lang w:val="es-ES"/>
        </w:rPr>
        <w:t>հետ</w:t>
      </w:r>
      <w:r w:rsidRPr="00E6597C">
        <w:rPr>
          <w:rFonts w:ascii="GHEA Grapalat" w:hAnsi="GHEA Grapalat" w:cs="Arial"/>
          <w:lang w:val="es-ES"/>
        </w:rPr>
        <w:t xml:space="preserve"> </w:t>
      </w:r>
      <w:r w:rsidRPr="00E6597C">
        <w:rPr>
          <w:rFonts w:ascii="GHEA Grapalat" w:hAnsi="GHEA Grapalat" w:cs="Sylfaen"/>
          <w:lang w:val="es-ES"/>
        </w:rPr>
        <w:t>կնքվում</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Arial"/>
          <w:lang w:val="es-ES"/>
        </w:rPr>
        <w:t xml:space="preserve"> </w:t>
      </w:r>
      <w:r w:rsidRPr="00E6597C">
        <w:rPr>
          <w:rFonts w:ascii="GHEA Grapalat" w:hAnsi="GHEA Grapalat" w:cs="Sylfaen"/>
          <w:lang w:val="es-ES"/>
        </w:rPr>
        <w:t>պայմանագիր</w:t>
      </w:r>
      <w:r w:rsidRPr="00E6597C">
        <w:rPr>
          <w:rFonts w:ascii="GHEA Grapalat" w:hAnsi="GHEA Grapalat" w:cs="Arial"/>
          <w:lang w:val="es-ES"/>
        </w:rPr>
        <w:t>:</w:t>
      </w:r>
    </w:p>
    <w:p w:rsidR="00583092" w:rsidRPr="00E6597C" w:rsidRDefault="00583092" w:rsidP="00EF3662">
      <w:pPr>
        <w:pStyle w:val="23"/>
        <w:spacing w:line="240" w:lineRule="auto"/>
        <w:ind w:firstLine="567"/>
        <w:rPr>
          <w:rFonts w:ascii="GHEA Grapalat" w:hAnsi="GHEA Grapalat" w:cs="Sylfaen"/>
          <w:szCs w:val="24"/>
          <w:lang w:val="es-ES"/>
        </w:rPr>
      </w:pPr>
      <w:r w:rsidRPr="00E6597C">
        <w:rPr>
          <w:rFonts w:ascii="GHEA Grapalat" w:hAnsi="GHEA Grapalat" w:cs="Sylfaen"/>
          <w:szCs w:val="24"/>
          <w:lang w:val="ru-RU"/>
        </w:rPr>
        <w:t>Պատվիրատուն</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պայմանագիրը</w:t>
      </w:r>
      <w:r w:rsidRPr="00E6597C">
        <w:rPr>
          <w:rFonts w:ascii="GHEA Grapalat" w:hAnsi="GHEA Grapalat" w:cs="Sylfaen"/>
          <w:szCs w:val="24"/>
          <w:lang w:val="es-ES"/>
        </w:rPr>
        <w:t xml:space="preserve"> </w:t>
      </w:r>
      <w:r w:rsidRPr="00E6597C">
        <w:rPr>
          <w:rFonts w:ascii="GHEA Grapalat" w:hAnsi="GHEA Grapalat" w:cs="Sylfaen"/>
          <w:szCs w:val="24"/>
          <w:lang w:val="ru-RU"/>
        </w:rPr>
        <w:t>կնքում</w:t>
      </w:r>
      <w:r w:rsidRPr="00E6597C">
        <w:rPr>
          <w:rFonts w:ascii="GHEA Grapalat" w:hAnsi="GHEA Grapalat" w:cs="Sylfaen"/>
          <w:szCs w:val="24"/>
          <w:lang w:val="es-ES"/>
        </w:rPr>
        <w:t xml:space="preserve"> </w:t>
      </w:r>
      <w:r w:rsidRPr="00E6597C">
        <w:rPr>
          <w:rFonts w:ascii="GHEA Grapalat" w:hAnsi="GHEA Grapalat" w:cs="Sylfaen"/>
          <w:szCs w:val="24"/>
          <w:lang w:val="ru-RU"/>
        </w:rPr>
        <w:t>է</w:t>
      </w:r>
      <w:r w:rsidRPr="00E6597C">
        <w:rPr>
          <w:rFonts w:ascii="GHEA Grapalat" w:hAnsi="GHEA Grapalat" w:cs="Sylfaen"/>
          <w:szCs w:val="24"/>
          <w:lang w:val="es-ES"/>
        </w:rPr>
        <w:t xml:space="preserve">, </w:t>
      </w:r>
      <w:r w:rsidRPr="00E6597C">
        <w:rPr>
          <w:rFonts w:ascii="GHEA Grapalat" w:hAnsi="GHEA Grapalat" w:cs="Sylfaen"/>
          <w:szCs w:val="24"/>
          <w:lang w:val="ru-RU"/>
        </w:rPr>
        <w:t>եթե</w:t>
      </w:r>
      <w:r w:rsidRPr="00E6597C">
        <w:rPr>
          <w:rFonts w:ascii="GHEA Grapalat" w:hAnsi="GHEA Grapalat" w:cs="Sylfaen"/>
          <w:szCs w:val="24"/>
          <w:lang w:val="es-ES"/>
        </w:rPr>
        <w:t xml:space="preserve"> </w:t>
      </w:r>
      <w:r w:rsidRPr="00E6597C">
        <w:rPr>
          <w:rFonts w:ascii="GHEA Grapalat" w:hAnsi="GHEA Grapalat" w:cs="Sylfaen"/>
          <w:szCs w:val="24"/>
          <w:lang w:val="ru-RU"/>
        </w:rPr>
        <w:t>սույն</w:t>
      </w:r>
      <w:r w:rsidRPr="00E6597C">
        <w:rPr>
          <w:rFonts w:ascii="GHEA Grapalat" w:hAnsi="GHEA Grapalat" w:cs="Sylfaen"/>
          <w:szCs w:val="24"/>
          <w:lang w:val="es-ES"/>
        </w:rPr>
        <w:t xml:space="preserve"> </w:t>
      </w:r>
      <w:r w:rsidRPr="00E6597C">
        <w:rPr>
          <w:rFonts w:ascii="GHEA Grapalat" w:hAnsi="GHEA Grapalat" w:cs="Sylfaen"/>
          <w:szCs w:val="24"/>
          <w:lang w:val="ru-RU"/>
        </w:rPr>
        <w:t>կետով</w:t>
      </w:r>
      <w:r w:rsidRPr="00E6597C">
        <w:rPr>
          <w:rFonts w:ascii="GHEA Grapalat" w:hAnsi="GHEA Grapalat" w:cs="Sylfaen"/>
          <w:szCs w:val="24"/>
          <w:lang w:val="es-ES"/>
        </w:rPr>
        <w:t xml:space="preserve"> </w:t>
      </w:r>
      <w:r w:rsidRPr="00E6597C">
        <w:rPr>
          <w:rFonts w:ascii="GHEA Grapalat" w:hAnsi="GHEA Grapalat" w:cs="Sylfaen"/>
          <w:szCs w:val="24"/>
          <w:lang w:val="ru-RU"/>
        </w:rPr>
        <w:t>նախատեսված</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ժամկետում</w:t>
      </w:r>
      <w:r w:rsidRPr="00E6597C">
        <w:rPr>
          <w:rFonts w:ascii="GHEA Grapalat" w:hAnsi="GHEA Grapalat" w:cs="Sylfaen"/>
          <w:szCs w:val="24"/>
          <w:lang w:val="es-ES"/>
        </w:rPr>
        <w:t xml:space="preserve"> </w:t>
      </w:r>
      <w:r w:rsidRPr="00E6597C">
        <w:rPr>
          <w:rFonts w:ascii="GHEA Grapalat" w:hAnsi="GHEA Grapalat" w:cs="Sylfaen"/>
          <w:szCs w:val="24"/>
          <w:lang w:val="ru-RU"/>
        </w:rPr>
        <w:t>որևէ</w:t>
      </w:r>
      <w:r w:rsidRPr="00E6597C">
        <w:rPr>
          <w:rFonts w:ascii="GHEA Grapalat" w:hAnsi="GHEA Grapalat" w:cs="Sylfaen"/>
          <w:szCs w:val="24"/>
          <w:lang w:val="es-ES"/>
        </w:rPr>
        <w:t xml:space="preserve"> </w:t>
      </w:r>
      <w:r w:rsidR="004B383E" w:rsidRPr="00E6597C">
        <w:rPr>
          <w:rFonts w:ascii="GHEA Grapalat" w:hAnsi="GHEA Grapalat" w:cs="Sylfaen"/>
          <w:szCs w:val="24"/>
          <w:lang w:val="es-ES"/>
        </w:rPr>
        <w:t>մ</w:t>
      </w:r>
      <w:r w:rsidRPr="00E6597C">
        <w:rPr>
          <w:rFonts w:ascii="GHEA Grapalat" w:hAnsi="GHEA Grapalat" w:cs="Sylfaen"/>
          <w:szCs w:val="24"/>
          <w:lang w:val="ru-RU"/>
        </w:rPr>
        <w:t>ասնակից</w:t>
      </w:r>
      <w:r w:rsidRPr="00E6597C">
        <w:rPr>
          <w:rFonts w:ascii="GHEA Grapalat" w:hAnsi="GHEA Grapalat" w:cs="Sylfaen"/>
          <w:szCs w:val="24"/>
          <w:lang w:val="es-ES"/>
        </w:rPr>
        <w:t xml:space="preserve"> </w:t>
      </w:r>
      <w:r w:rsidR="0032071C" w:rsidRPr="00E6597C">
        <w:rPr>
          <w:rFonts w:ascii="GHEA Grapalat" w:hAnsi="GHEA Grapalat" w:cs="Sylfaen"/>
        </w:rPr>
        <w:t>գնումների հետ կապված բողոքներ քննող անձին</w:t>
      </w:r>
      <w:r w:rsidRPr="00E6597C">
        <w:rPr>
          <w:rFonts w:ascii="GHEA Grapalat" w:hAnsi="GHEA Grapalat" w:cs="Sylfaen"/>
          <w:szCs w:val="24"/>
          <w:lang w:val="es-ES"/>
        </w:rPr>
        <w:t xml:space="preserve"> </w:t>
      </w:r>
      <w:r w:rsidRPr="00E6597C">
        <w:rPr>
          <w:rFonts w:ascii="GHEA Grapalat" w:hAnsi="GHEA Grapalat" w:cs="Sylfaen"/>
          <w:szCs w:val="24"/>
          <w:lang w:val="ru-RU"/>
        </w:rPr>
        <w:t>չի</w:t>
      </w:r>
      <w:r w:rsidRPr="00E6597C">
        <w:rPr>
          <w:rFonts w:ascii="GHEA Grapalat" w:hAnsi="GHEA Grapalat" w:cs="Sylfaen"/>
          <w:szCs w:val="24"/>
          <w:lang w:val="es-ES"/>
        </w:rPr>
        <w:t xml:space="preserve"> </w:t>
      </w:r>
      <w:r w:rsidRPr="00E6597C">
        <w:rPr>
          <w:rFonts w:ascii="GHEA Grapalat" w:hAnsi="GHEA Grapalat" w:cs="Sylfaen"/>
          <w:szCs w:val="24"/>
          <w:lang w:val="ru-RU"/>
        </w:rPr>
        <w:t>բողոքարկում</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որոշումը։</w:t>
      </w:r>
      <w:r w:rsidRPr="00E6597C">
        <w:rPr>
          <w:rFonts w:ascii="GHEA Grapalat" w:hAnsi="GHEA Grapalat" w:cs="Sylfaen"/>
          <w:szCs w:val="24"/>
          <w:lang w:val="es-ES"/>
        </w:rPr>
        <w:t xml:space="preserve"> </w:t>
      </w:r>
      <w:r w:rsidRPr="00E6597C">
        <w:rPr>
          <w:rFonts w:ascii="GHEA Grapalat" w:hAnsi="GHEA Grapalat" w:cs="Sylfaen"/>
          <w:szCs w:val="24"/>
          <w:lang w:val="ru-RU"/>
        </w:rPr>
        <w:t>Մինչև</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ժամկետը</w:t>
      </w:r>
      <w:r w:rsidRPr="00E6597C">
        <w:rPr>
          <w:rFonts w:ascii="GHEA Grapalat" w:hAnsi="GHEA Grapalat" w:cs="Sylfaen"/>
          <w:szCs w:val="24"/>
          <w:lang w:val="es-ES"/>
        </w:rPr>
        <w:t xml:space="preserve"> </w:t>
      </w:r>
      <w:r w:rsidRPr="00E6597C">
        <w:rPr>
          <w:rFonts w:ascii="GHEA Grapalat" w:hAnsi="GHEA Grapalat" w:cs="Sylfaen"/>
          <w:szCs w:val="24"/>
          <w:lang w:val="ru-RU"/>
        </w:rPr>
        <w:t>լրանալը</w:t>
      </w:r>
      <w:r w:rsidRPr="00E6597C">
        <w:rPr>
          <w:rFonts w:ascii="GHEA Grapalat" w:hAnsi="GHEA Grapalat" w:cs="Sylfaen"/>
          <w:szCs w:val="24"/>
          <w:lang w:val="es-ES"/>
        </w:rPr>
        <w:t xml:space="preserve"> </w:t>
      </w:r>
      <w:r w:rsidR="008A120F" w:rsidRPr="00E6597C">
        <w:rPr>
          <w:rFonts w:ascii="GHEA Grapalat" w:hAnsi="GHEA Grapalat" w:cs="Sylfaen"/>
          <w:szCs w:val="24"/>
          <w:lang w:val="ru-RU"/>
        </w:rPr>
        <w:t>կամ</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առանց</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պայմանագիր</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կնքելու</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մասին</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հայտարարության</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հրապարակման</w:t>
      </w:r>
      <w:r w:rsidR="008A120F" w:rsidRPr="00E6597C">
        <w:rPr>
          <w:rFonts w:ascii="GHEA Grapalat" w:hAnsi="GHEA Grapalat" w:cs="Sylfaen"/>
          <w:szCs w:val="24"/>
          <w:lang w:val="es-ES"/>
        </w:rPr>
        <w:t xml:space="preserve"> </w:t>
      </w:r>
      <w:r w:rsidRPr="00E6597C">
        <w:rPr>
          <w:rFonts w:ascii="GHEA Grapalat" w:hAnsi="GHEA Grapalat" w:cs="Sylfaen"/>
          <w:szCs w:val="24"/>
          <w:lang w:val="ru-RU"/>
        </w:rPr>
        <w:t>կնք</w:t>
      </w:r>
      <w:r w:rsidR="008A120F" w:rsidRPr="00E6597C">
        <w:rPr>
          <w:rFonts w:ascii="GHEA Grapalat" w:hAnsi="GHEA Grapalat" w:cs="Sylfaen"/>
          <w:szCs w:val="24"/>
          <w:lang w:val="en-US"/>
        </w:rPr>
        <w:t>վ</w:t>
      </w:r>
      <w:r w:rsidRPr="00E6597C">
        <w:rPr>
          <w:rFonts w:ascii="GHEA Grapalat" w:hAnsi="GHEA Grapalat" w:cs="Sylfaen"/>
          <w:szCs w:val="24"/>
          <w:lang w:val="ru-RU"/>
        </w:rPr>
        <w:t>ած</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պայմանագիրն</w:t>
      </w:r>
      <w:r w:rsidRPr="00E6597C">
        <w:rPr>
          <w:rFonts w:ascii="GHEA Grapalat" w:hAnsi="GHEA Grapalat" w:cs="Sylfaen"/>
          <w:szCs w:val="24"/>
          <w:lang w:val="es-ES"/>
        </w:rPr>
        <w:t xml:space="preserve"> </w:t>
      </w:r>
      <w:r w:rsidRPr="00E6597C">
        <w:rPr>
          <w:rFonts w:ascii="GHEA Grapalat" w:hAnsi="GHEA Grapalat" w:cs="Sylfaen"/>
          <w:szCs w:val="24"/>
          <w:lang w:val="ru-RU"/>
        </w:rPr>
        <w:t>առ</w:t>
      </w:r>
      <w:r w:rsidR="008A120F" w:rsidRPr="00E6597C">
        <w:rPr>
          <w:rFonts w:ascii="GHEA Grapalat" w:hAnsi="GHEA Grapalat" w:cs="Sylfaen"/>
          <w:szCs w:val="24"/>
          <w:lang w:val="es-ES"/>
        </w:rPr>
        <w:t xml:space="preserve"> </w:t>
      </w:r>
      <w:r w:rsidRPr="00E6597C">
        <w:rPr>
          <w:rFonts w:ascii="GHEA Grapalat" w:hAnsi="GHEA Grapalat" w:cs="Sylfaen"/>
          <w:szCs w:val="24"/>
          <w:lang w:val="ru-RU"/>
        </w:rPr>
        <w:t>ոչինչ</w:t>
      </w:r>
      <w:r w:rsidRPr="00E6597C">
        <w:rPr>
          <w:rFonts w:ascii="GHEA Grapalat" w:hAnsi="GHEA Grapalat" w:cs="Sylfaen"/>
          <w:szCs w:val="24"/>
          <w:lang w:val="es-ES"/>
        </w:rPr>
        <w:t xml:space="preserve"> </w:t>
      </w:r>
      <w:r w:rsidRPr="00E6597C">
        <w:rPr>
          <w:rFonts w:ascii="GHEA Grapalat" w:hAnsi="GHEA Grapalat" w:cs="Sylfaen"/>
          <w:szCs w:val="24"/>
          <w:lang w:val="ru-RU"/>
        </w:rPr>
        <w:t>է։</w:t>
      </w:r>
    </w:p>
    <w:p w:rsidR="00583092" w:rsidRPr="00E6597C" w:rsidRDefault="00583092" w:rsidP="00EF3662">
      <w:pPr>
        <w:ind w:firstLine="567"/>
        <w:jc w:val="center"/>
        <w:rPr>
          <w:rFonts w:ascii="GHEA Grapalat" w:hAnsi="GHEA Grapalat"/>
          <w:b/>
          <w:sz w:val="20"/>
          <w:lang w:val="es-ES"/>
        </w:rPr>
      </w:pPr>
    </w:p>
    <w:p w:rsidR="00037DDE" w:rsidRPr="00E6597C" w:rsidRDefault="00037DDE" w:rsidP="00EF3662">
      <w:pPr>
        <w:ind w:firstLine="567"/>
        <w:jc w:val="center"/>
        <w:rPr>
          <w:rFonts w:ascii="GHEA Grapalat" w:hAnsi="GHEA Grapalat"/>
          <w:b/>
          <w:sz w:val="20"/>
          <w:lang w:val="es-ES"/>
        </w:rPr>
      </w:pPr>
    </w:p>
    <w:p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 xml:space="preserve">22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չորս</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ընթացքում</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 xml:space="preserve">22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երկրորդ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Եթե</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կնքելու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մասին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ծանուցումը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և</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պայմանագրի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նախագիծ</w:t>
      </w:r>
      <w:r w:rsidR="00443B7A" w:rsidRPr="00E6597C">
        <w:rPr>
          <w:rFonts w:ascii="GHEA Grapalat" w:hAnsi="GHEA Grapalat" w:cs="Sylfaen"/>
          <w:sz w:val="20"/>
        </w:rPr>
        <w:t>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ստանալուց</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հետո</w:t>
      </w:r>
      <w:r w:rsidR="00443B7A" w:rsidRPr="00E6597C">
        <w:rPr>
          <w:rFonts w:ascii="GHEA Grapalat" w:hAnsi="GHEA Grapalat" w:cs="Sylfaen"/>
          <w:sz w:val="20"/>
          <w:lang w:val="af-ZA"/>
        </w:rPr>
        <w:t xml:space="preserve">` 10 </w:t>
      </w:r>
      <w:r w:rsidR="00443B7A" w:rsidRPr="00E6597C">
        <w:rPr>
          <w:rFonts w:ascii="GHEA Grapalat" w:hAnsi="GHEA Grapalat" w:cs="Sylfaen"/>
          <w:sz w:val="20"/>
        </w:rPr>
        <w:t>աշխատանքային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օրվա</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ընթացքում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չի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ստորագրում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և</w:t>
      </w:r>
      <w:r w:rsidR="00096865" w:rsidRPr="00E6597C">
        <w:rPr>
          <w:rFonts w:ascii="GHEA Grapalat" w:hAnsi="GHEA Grapalat" w:cs="Sylfaen"/>
          <w:sz w:val="20"/>
          <w:lang w:val="af-ZA"/>
        </w:rPr>
        <w:t xml:space="preserve"> </w:t>
      </w:r>
      <w:r w:rsidRPr="00E6597C">
        <w:rPr>
          <w:rFonts w:ascii="GHEA Grapalat" w:hAnsi="GHEA Grapalat" w:cs="Sylfaen"/>
          <w:sz w:val="20"/>
          <w:lang w:val="af-ZA"/>
        </w:rPr>
        <w:t>պ</w:t>
      </w:r>
      <w:r w:rsidR="00096865" w:rsidRPr="00E6597C">
        <w:rPr>
          <w:rFonts w:ascii="GHEA Grapalat" w:hAnsi="GHEA Grapalat" w:cs="Sylfaen"/>
          <w:sz w:val="20"/>
          <w:lang w:val="ru-RU"/>
        </w:rPr>
        <w:t>ատվիրատուին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ներկայացնում</w:t>
      </w:r>
      <w:r w:rsidR="00096865" w:rsidRPr="00E6597C">
        <w:rPr>
          <w:rFonts w:ascii="GHEA Grapalat" w:hAnsi="GHEA Grapalat" w:cs="Sylfaen"/>
          <w:sz w:val="20"/>
          <w:lang w:val="af-ZA"/>
        </w:rPr>
        <w:t xml:space="preserve"> </w:t>
      </w:r>
      <w:r w:rsidR="00F96621" w:rsidRPr="00E6597C">
        <w:rPr>
          <w:rFonts w:ascii="GHEA Grapalat" w:hAnsi="GHEA Grapalat" w:cs="Sylfaen"/>
          <w:sz w:val="20"/>
          <w:lang w:val="af-ZA"/>
        </w:rPr>
        <w:t xml:space="preserve">որակավորման և </w:t>
      </w:r>
      <w:r w:rsidR="00096865" w:rsidRPr="00E6597C">
        <w:rPr>
          <w:rFonts w:ascii="GHEA Grapalat" w:hAnsi="GHEA Grapalat" w:cs="Sylfaen"/>
          <w:sz w:val="20"/>
          <w:lang w:val="ru-RU"/>
        </w:rPr>
        <w:t>պայմանագրի</w:t>
      </w:r>
      <w:r w:rsidR="00443B7A" w:rsidRPr="00E6597C">
        <w:rPr>
          <w:rFonts w:ascii="GHEA Grapalat" w:hAnsi="GHEA Grapalat" w:cs="Sylfaen"/>
          <w:sz w:val="20"/>
          <w:lang w:val="af-ZA"/>
        </w:rPr>
        <w:t xml:space="preserve"> </w:t>
      </w:r>
      <w:r w:rsidR="00443B7A" w:rsidRPr="00E6597C">
        <w:rPr>
          <w:rFonts w:ascii="GHEA Grapalat" w:hAnsi="GHEA Grapalat" w:cs="Sylfaen"/>
          <w:sz w:val="20"/>
        </w:rPr>
        <w:t>ապահովումը</w:t>
      </w:r>
      <w:r w:rsidR="00096865" w:rsidRPr="00E6597C">
        <w:rPr>
          <w:rFonts w:ascii="GHEA Grapalat" w:hAnsi="GHEA Grapalat" w:cs="Sylfaen"/>
          <w:sz w:val="20"/>
          <w:lang w:val="af-ZA"/>
        </w:rPr>
        <w:t>,</w:t>
      </w:r>
      <w:r w:rsidR="00096865" w:rsidRPr="00E6597C">
        <w:rPr>
          <w:rFonts w:ascii="GHEA Grapalat" w:hAnsi="GHEA Grapalat" w:cs="Sylfaen"/>
          <w:i/>
          <w:sz w:val="20"/>
          <w:lang w:val="af-ZA"/>
        </w:rPr>
        <w:t xml:space="preserve"> </w:t>
      </w:r>
      <w:r w:rsidR="00096865" w:rsidRPr="00E6597C">
        <w:rPr>
          <w:rFonts w:ascii="GHEA Grapalat" w:hAnsi="GHEA Grapalat" w:cs="Sylfaen"/>
          <w:sz w:val="20"/>
          <w:lang w:val="hy-AM"/>
        </w:rPr>
        <w:t>ապա նա զրկվում է պայմանագիրը ստորագրելու իրավունքից</w:t>
      </w:r>
      <w:r w:rsidR="004D5671" w:rsidRPr="00E6597C">
        <w:rPr>
          <w:rFonts w:ascii="GHEA Grapalat" w:hAnsi="GHEA Grapalat" w:cs="Sylfaen"/>
          <w:sz w:val="20"/>
          <w:lang w:val="hy-AM"/>
        </w:rPr>
        <w:t>։</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6597C">
        <w:rPr>
          <w:rFonts w:ascii="GHEA Grapalat" w:hAnsi="GHEA Grapalat" w:cs="Sylfaen"/>
          <w:sz w:val="20"/>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և</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հաստատմանը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հաջորդող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աշխատանքային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օրը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ուղեկցող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գրությամբ</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տրամադրվում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է</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ընտրված</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մասնակցին</w:t>
      </w:r>
      <w:r w:rsidRPr="00E6597C">
        <w:rPr>
          <w:rFonts w:ascii="GHEA Grapalat" w:hAnsi="GHEA Grapalat" w:cs="Sylfaen"/>
          <w:sz w:val="20"/>
          <w:lang w:val="hy-AM"/>
        </w:rPr>
        <w:t>:</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ներառյալ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ind w:firstLine="567"/>
        <w:jc w:val="both"/>
        <w:rPr>
          <w:rFonts w:ascii="GHEA Grapalat" w:hAnsi="GHEA Grapalat" w:cs="Sylfaen"/>
          <w:sz w:val="20"/>
          <w:lang w:val="af-ZA"/>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E2245F" w:rsidRPr="00E6597C">
        <w:rPr>
          <w:rFonts w:ascii="GHEA Grapalat" w:hAnsi="GHEA Grapalat" w:cs="Sylfaen"/>
          <w:sz w:val="20"/>
          <w:lang w:val="hy-AM"/>
        </w:rPr>
        <w:t>Որակավորման</w:t>
      </w:r>
      <w:r w:rsidR="00E2245F" w:rsidRPr="00E6597C">
        <w:rPr>
          <w:rFonts w:ascii="GHEA Grapalat" w:hAnsi="GHEA Grapalat" w:cs="Sylfaen"/>
          <w:sz w:val="20"/>
          <w:lang w:val="af-ZA"/>
        </w:rPr>
        <w:t xml:space="preserve"> </w:t>
      </w:r>
      <w:r w:rsidR="00E2245F" w:rsidRPr="00E6597C">
        <w:rPr>
          <w:rFonts w:ascii="GHEA Grapalat" w:hAnsi="GHEA Grapalat" w:cs="Sylfaen"/>
          <w:sz w:val="20"/>
          <w:lang w:val="hy-AM"/>
        </w:rPr>
        <w:t>և</w:t>
      </w:r>
      <w:r w:rsidR="00E2245F" w:rsidRPr="00E6597C">
        <w:rPr>
          <w:rFonts w:ascii="GHEA Grapalat" w:hAnsi="GHEA Grapalat" w:cs="Sylfaen"/>
          <w:sz w:val="20"/>
          <w:lang w:val="af-ZA"/>
        </w:rPr>
        <w:t xml:space="preserve"> </w:t>
      </w:r>
      <w:r w:rsidR="00D33205" w:rsidRPr="00E6597C">
        <w:rPr>
          <w:rFonts w:ascii="GHEA Grapalat" w:hAnsi="GHEA Grapalat" w:cs="Sylfaen"/>
          <w:sz w:val="20"/>
          <w:lang w:val="hy-AM"/>
        </w:rPr>
        <w:t>պ</w:t>
      </w:r>
      <w:r w:rsidR="00096865" w:rsidRPr="00E6597C">
        <w:rPr>
          <w:rFonts w:ascii="GHEA Grapalat" w:hAnsi="GHEA Grapalat" w:cs="Sylfaen"/>
          <w:sz w:val="20"/>
          <w:lang w:val="ru-RU"/>
        </w:rPr>
        <w:t>այմանագրի</w:t>
      </w:r>
      <w:r w:rsidR="0067229B" w:rsidRPr="00E6597C">
        <w:rPr>
          <w:rFonts w:ascii="GHEA Grapalat" w:hAnsi="GHEA Grapalat" w:cs="Sylfaen"/>
          <w:sz w:val="20"/>
          <w:lang w:val="hy-AM"/>
        </w:rPr>
        <w:t xml:space="preserve"> </w:t>
      </w:r>
      <w:r w:rsidR="00096865" w:rsidRPr="00E6597C">
        <w:rPr>
          <w:rFonts w:ascii="GHEA Grapalat" w:hAnsi="GHEA Grapalat" w:cs="Sylfaen"/>
          <w:sz w:val="20"/>
          <w:lang w:val="ru-RU"/>
        </w:rPr>
        <w:t>ապահովում</w:t>
      </w:r>
      <w:r w:rsidR="0067229B" w:rsidRPr="00E6597C">
        <w:rPr>
          <w:rFonts w:ascii="GHEA Grapalat" w:hAnsi="GHEA Grapalat" w:cs="Sylfaen"/>
          <w:sz w:val="20"/>
          <w:lang w:val="hy-AM"/>
        </w:rPr>
        <w:t>ները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պահանջի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այն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ստանալու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օրվանից</w:t>
      </w:r>
      <w:r w:rsidR="00096865" w:rsidRPr="00E6597C">
        <w:rPr>
          <w:rFonts w:ascii="GHEA Grapalat" w:hAnsi="GHEA Grapalat" w:cs="Sylfaen"/>
          <w:sz w:val="20"/>
          <w:lang w:val="af-ZA"/>
        </w:rPr>
        <w:t xml:space="preserve"> </w:t>
      </w:r>
      <w:r w:rsidR="00B413A8" w:rsidRPr="00E6597C">
        <w:rPr>
          <w:rFonts w:ascii="GHEA Grapalat" w:hAnsi="GHEA Grapalat" w:cs="Sylfaen"/>
          <w:sz w:val="20"/>
          <w:lang w:val="af-ZA"/>
        </w:rPr>
        <w:t>10</w:t>
      </w:r>
      <w:r w:rsidR="00F96621" w:rsidRPr="00E6597C">
        <w:rPr>
          <w:rFonts w:ascii="GHEA Grapalat" w:hAnsi="GHEA Grapalat" w:cs="Sylfaen"/>
          <w:sz w:val="20"/>
          <w:lang w:val="af-ZA"/>
        </w:rPr>
        <w:t xml:space="preserve">, իսկ կնքվելիք պայմանագրով կանխավճար նախատեսված լինելու դեպքում </w:t>
      </w:r>
      <w:r w:rsidR="00B413A8" w:rsidRPr="00E6597C">
        <w:rPr>
          <w:rFonts w:ascii="GHEA Grapalat" w:hAnsi="GHEA Grapalat" w:cs="Sylfaen"/>
          <w:sz w:val="20"/>
          <w:lang w:val="af-ZA"/>
        </w:rPr>
        <w:t xml:space="preserve"> </w:t>
      </w:r>
      <w:r w:rsidR="00F96621" w:rsidRPr="00E6597C">
        <w:rPr>
          <w:rFonts w:ascii="GHEA Grapalat" w:hAnsi="GHEA Grapalat" w:cs="Sylfaen"/>
          <w:sz w:val="20"/>
          <w:lang w:val="af-ZA"/>
        </w:rPr>
        <w:t xml:space="preserve">15  </w:t>
      </w:r>
      <w:r w:rsidR="00B413A8" w:rsidRPr="00E6597C">
        <w:rPr>
          <w:rFonts w:ascii="GHEA Grapalat" w:hAnsi="GHEA Grapalat" w:cs="Sylfaen"/>
          <w:sz w:val="20"/>
          <w:lang w:val="af-ZA"/>
        </w:rPr>
        <w:t xml:space="preserve">աշխատանքային </w:t>
      </w:r>
      <w:r w:rsidR="00096865" w:rsidRPr="00E6597C">
        <w:rPr>
          <w:rFonts w:ascii="GHEA Grapalat" w:hAnsi="GHEA Grapalat" w:cs="Sylfaen"/>
          <w:sz w:val="20"/>
          <w:lang w:val="ru-RU"/>
        </w:rPr>
        <w:t>օրվա</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ընթացքում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պարտավոր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ներկայացնել</w:t>
      </w:r>
      <w:r w:rsidR="00096865" w:rsidRPr="00E6597C">
        <w:rPr>
          <w:rFonts w:ascii="GHEA Grapalat" w:hAnsi="GHEA Grapalat" w:cs="Sylfaen"/>
          <w:sz w:val="20"/>
          <w:lang w:val="af-ZA"/>
        </w:rPr>
        <w:t xml:space="preserve"> </w:t>
      </w:r>
      <w:r w:rsidR="00D33205" w:rsidRPr="00E6597C">
        <w:rPr>
          <w:rFonts w:ascii="GHEA Grapalat" w:hAnsi="GHEA Grapalat" w:cs="Sylfaen"/>
          <w:sz w:val="20"/>
          <w:lang w:val="hy-AM"/>
        </w:rPr>
        <w:t>որակավորման</w:t>
      </w:r>
      <w:r w:rsidR="007862B1" w:rsidRPr="004605D7">
        <w:rPr>
          <w:rFonts w:ascii="GHEA Grapalat" w:hAnsi="GHEA Grapalat" w:cs="Sylfaen"/>
          <w:sz w:val="20"/>
          <w:lang w:val="af-ZA"/>
        </w:rPr>
        <w:t xml:space="preserve"> </w:t>
      </w:r>
      <w:r w:rsidR="00D33205" w:rsidRPr="00E6597C">
        <w:rPr>
          <w:rFonts w:ascii="GHEA Grapalat" w:hAnsi="GHEA Grapalat" w:cs="Sylfaen"/>
          <w:sz w:val="20"/>
          <w:lang w:val="hy-AM"/>
        </w:rPr>
        <w:t>և</w:t>
      </w:r>
      <w:r w:rsidR="00D3320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պայմանագրի</w:t>
      </w:r>
      <w:r w:rsidR="0067229B" w:rsidRPr="00E6597C">
        <w:rPr>
          <w:rFonts w:ascii="GHEA Grapalat" w:hAnsi="GHEA Grapalat" w:cs="Sylfaen"/>
          <w:sz w:val="20"/>
          <w:lang w:val="hy-AM"/>
        </w:rPr>
        <w:t xml:space="preserve"> </w:t>
      </w:r>
      <w:r w:rsidR="00096865" w:rsidRPr="00E6597C">
        <w:rPr>
          <w:rFonts w:ascii="GHEA Grapalat" w:hAnsi="GHEA Grapalat" w:cs="Sylfaen"/>
          <w:sz w:val="20"/>
          <w:lang w:val="ru-RU"/>
        </w:rPr>
        <w:t>ապահովում</w:t>
      </w:r>
      <w:r w:rsidR="0067229B" w:rsidRPr="00E6597C">
        <w:rPr>
          <w:rFonts w:ascii="GHEA Grapalat" w:hAnsi="GHEA Grapalat" w:cs="Sylfaen"/>
          <w:sz w:val="20"/>
          <w:lang w:val="hy-AM"/>
        </w:rPr>
        <w:t>ներ</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հետ</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եթե</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վերջինս</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8A3C43" w:rsidRPr="00E6597C">
        <w:rPr>
          <w:rFonts w:ascii="GHEA Grapalat" w:hAnsi="GHEA Grapalat" w:cs="Sylfaen"/>
          <w:sz w:val="20"/>
          <w:lang w:val="hy-AM"/>
        </w:rPr>
        <w:t>որակավորման և</w:t>
      </w:r>
      <w:r w:rsidR="008A3C43"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պայմանագրի</w:t>
      </w:r>
      <w:r w:rsidR="0067229B" w:rsidRPr="00E6597C">
        <w:rPr>
          <w:rFonts w:ascii="GHEA Grapalat" w:hAnsi="GHEA Grapalat" w:cs="Sylfaen"/>
          <w:sz w:val="20"/>
          <w:lang w:val="hy-AM"/>
        </w:rPr>
        <w:t xml:space="preserve"> </w:t>
      </w:r>
      <w:r w:rsidR="00096865" w:rsidRPr="00E6597C">
        <w:rPr>
          <w:rFonts w:ascii="GHEA Grapalat" w:hAnsi="GHEA Grapalat" w:cs="Sylfaen"/>
          <w:sz w:val="20"/>
          <w:lang w:val="ru-RU"/>
        </w:rPr>
        <w:t>ապահովում</w:t>
      </w:r>
      <w:r w:rsidR="0067229B" w:rsidRPr="00E6597C">
        <w:rPr>
          <w:rFonts w:ascii="GHEA Grapalat" w:hAnsi="GHEA Grapalat" w:cs="Sylfaen"/>
          <w:sz w:val="20"/>
          <w:lang w:val="hy-AM"/>
        </w:rPr>
        <w:t>ներ</w:t>
      </w:r>
      <w:r w:rsidR="00F96621" w:rsidRPr="00E6597C">
        <w:rPr>
          <w:rFonts w:ascii="GHEA Grapalat" w:hAnsi="GHEA Grapalat" w:cs="Sylfaen"/>
          <w:sz w:val="20"/>
        </w:rPr>
        <w:t>ը</w:t>
      </w:r>
      <w:r w:rsidR="004D5671" w:rsidRPr="00E6597C">
        <w:rPr>
          <w:rFonts w:ascii="GHEA Grapalat" w:hAnsi="GHEA Grapalat" w:cs="Sylfaen"/>
          <w:sz w:val="20"/>
          <w:lang w:val="ru-RU"/>
        </w:rPr>
        <w:t>։</w:t>
      </w:r>
    </w:p>
    <w:p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lastRenderedPageBreak/>
        <w:t>10.2</w:t>
      </w:r>
      <w:r w:rsidR="00F96621" w:rsidRPr="00E659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ապահովման</w:t>
      </w:r>
      <w:r w:rsidR="008D6C6C" w:rsidRPr="007F147C">
        <w:rPr>
          <w:rFonts w:ascii="GHEA Grapalat" w:hAnsi="GHEA Grapalat" w:cs="Sylfaen"/>
          <w:sz w:val="20"/>
          <w:lang w:val="af-ZA"/>
        </w:rPr>
        <w:t xml:space="preserve"> </w:t>
      </w:r>
      <w:r w:rsidR="008D6C6C">
        <w:rPr>
          <w:rFonts w:ascii="GHEA Grapalat" w:hAnsi="GHEA Grapalat" w:cs="Sylfaen"/>
          <w:sz w:val="20"/>
        </w:rPr>
        <w:t>չափը</w:t>
      </w:r>
      <w:r w:rsidR="008D6C6C" w:rsidRPr="007F147C">
        <w:rPr>
          <w:rFonts w:ascii="GHEA Grapalat" w:hAnsi="GHEA Grapalat" w:cs="Sylfaen"/>
          <w:sz w:val="20"/>
          <w:lang w:val="af-ZA"/>
        </w:rPr>
        <w:t xml:space="preserve"> </w:t>
      </w:r>
      <w:r w:rsidR="008D6C6C">
        <w:rPr>
          <w:rFonts w:ascii="GHEA Grapalat" w:hAnsi="GHEA Grapalat" w:cs="Sylfaen"/>
          <w:sz w:val="20"/>
        </w:rPr>
        <w:t>հավասար</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ընտրված</w:t>
      </w:r>
      <w:r w:rsidR="008D6C6C" w:rsidRPr="007F147C">
        <w:rPr>
          <w:rFonts w:ascii="GHEA Grapalat" w:hAnsi="GHEA Grapalat" w:cs="Sylfaen"/>
          <w:sz w:val="20"/>
          <w:lang w:val="af-ZA"/>
        </w:rPr>
        <w:t xml:space="preserve"> </w:t>
      </w:r>
      <w:r w:rsidR="008D6C6C">
        <w:rPr>
          <w:rFonts w:ascii="GHEA Grapalat" w:hAnsi="GHEA Grapalat" w:cs="Sylfaen"/>
          <w:sz w:val="20"/>
        </w:rPr>
        <w:t>մասնակցի</w:t>
      </w:r>
      <w:r w:rsidR="008D6C6C" w:rsidRPr="007F147C">
        <w:rPr>
          <w:rFonts w:ascii="GHEA Grapalat" w:hAnsi="GHEA Grapalat" w:cs="Sylfaen"/>
          <w:sz w:val="20"/>
          <w:lang w:val="af-ZA"/>
        </w:rPr>
        <w:t xml:space="preserve"> </w:t>
      </w:r>
      <w:r w:rsidR="008D6C6C">
        <w:rPr>
          <w:rFonts w:ascii="GHEA Grapalat" w:hAnsi="GHEA Grapalat" w:cs="Sylfaen"/>
          <w:sz w:val="20"/>
        </w:rPr>
        <w:t>գնային</w:t>
      </w:r>
      <w:r w:rsidR="008D6C6C" w:rsidRPr="007F147C">
        <w:rPr>
          <w:rFonts w:ascii="GHEA Grapalat" w:hAnsi="GHEA Grapalat" w:cs="Sylfaen"/>
          <w:sz w:val="20"/>
          <w:lang w:val="af-ZA"/>
        </w:rPr>
        <w:t xml:space="preserve"> </w:t>
      </w:r>
      <w:r w:rsidR="008D6C6C">
        <w:rPr>
          <w:rFonts w:ascii="GHEA Grapalat" w:hAnsi="GHEA Grapalat" w:cs="Sylfaen"/>
          <w:sz w:val="20"/>
        </w:rPr>
        <w:t>առաջարկի</w:t>
      </w:r>
      <w:r w:rsidR="008D6C6C" w:rsidRPr="007F147C">
        <w:rPr>
          <w:rFonts w:ascii="GHEA Grapalat" w:hAnsi="GHEA Grapalat" w:cs="Sylfaen"/>
          <w:sz w:val="20"/>
          <w:lang w:val="af-ZA"/>
        </w:rPr>
        <w:t xml:space="preserve"> </w:t>
      </w:r>
      <w:r w:rsidR="008D6C6C">
        <w:rPr>
          <w:rFonts w:ascii="GHEA Grapalat" w:hAnsi="GHEA Grapalat" w:cs="Sylfaen"/>
          <w:sz w:val="20"/>
        </w:rPr>
        <w:t>չափին</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բանկային</w:t>
      </w:r>
      <w:r w:rsidR="008D6C6C" w:rsidRPr="007F147C">
        <w:rPr>
          <w:rFonts w:ascii="GHEA Grapalat" w:hAnsi="GHEA Grapalat" w:cs="Sylfaen"/>
          <w:sz w:val="20"/>
          <w:lang w:val="af-ZA"/>
        </w:rPr>
        <w:t xml:space="preserve"> </w:t>
      </w:r>
      <w:r w:rsidR="008D6C6C">
        <w:rPr>
          <w:rFonts w:ascii="GHEA Grapalat" w:hAnsi="GHEA Grapalat" w:cs="Sylfaen"/>
          <w:sz w:val="20"/>
        </w:rPr>
        <w:t>երաշխիքի</w:t>
      </w:r>
      <w:r w:rsidR="008D6C6C" w:rsidRPr="00D651D1">
        <w:rPr>
          <w:rFonts w:ascii="GHEA Grapalat" w:hAnsi="GHEA Grapalat" w:cs="Sylfaen"/>
          <w:sz w:val="20"/>
          <w:lang w:val="af-ZA"/>
        </w:rPr>
        <w:t xml:space="preserve"> </w:t>
      </w:r>
      <w:r w:rsidR="008D6C6C">
        <w:rPr>
          <w:rFonts w:ascii="GHEA Grapalat" w:hAnsi="GHEA Grapalat" w:cs="Sylfaen"/>
          <w:sz w:val="20"/>
          <w:lang w:val="af-ZA"/>
        </w:rPr>
        <w:t xml:space="preserve">կամ կանխիկ փողի </w:t>
      </w:r>
      <w:r w:rsidR="008D6C6C" w:rsidRPr="007F147C">
        <w:rPr>
          <w:rFonts w:ascii="GHEA Grapalat" w:hAnsi="GHEA Grapalat" w:cs="Sylfaen"/>
          <w:sz w:val="20"/>
        </w:rPr>
        <w:t>ձևով</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8D6C6C" w:rsidRPr="007F147C">
        <w:rPr>
          <w:rFonts w:ascii="GHEA Grapalat" w:hAnsi="GHEA Grapalat" w:cs="Sylfaen"/>
          <w:sz w:val="20"/>
          <w:lang w:val="af-ZA"/>
        </w:rPr>
        <w:t xml:space="preserve"> 20-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p>
    <w:p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w:t>
      </w:r>
      <w:r w:rsidRPr="00A00439">
        <w:rPr>
          <w:rFonts w:ascii="GHEA Grapalat" w:hAnsi="GHEA Grapalat" w:cs="Arial"/>
          <w:sz w:val="20"/>
          <w:lang w:val="hy-AM"/>
        </w:rPr>
        <w:t xml:space="preserve"> բանկային երաշխիքի</w:t>
      </w:r>
      <w:r w:rsidRPr="00D651D1">
        <w:rPr>
          <w:rFonts w:ascii="GHEA Grapalat" w:hAnsi="GHEA Grapalat" w:cs="Arial"/>
          <w:sz w:val="20"/>
          <w:lang w:val="hy-AM"/>
        </w:rPr>
        <w:t xml:space="preserve"> կամ կանխիկ փողի</w:t>
      </w:r>
      <w:r w:rsidRPr="00A00439">
        <w:rPr>
          <w:rFonts w:ascii="GHEA Grapalat" w:hAnsi="GHEA Grapalat" w:cs="Arial"/>
          <w:sz w:val="20"/>
          <w:lang w:val="hy-AM"/>
        </w:rPr>
        <w:t xml:space="preserve"> ձևով՝</w:t>
      </w:r>
      <w:r w:rsidRPr="00E2073B">
        <w:rPr>
          <w:rFonts w:ascii="GHEA Grapalat" w:hAnsi="GHEA Grapalat" w:cs="Arial"/>
          <w:sz w:val="20"/>
          <w:lang w:val="hy-AM"/>
        </w:rPr>
        <w:t xml:space="preserve"> պայմանագրի ընդհանուր գնի չափով:</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CF12EE" w:rsidRPr="00BC42E1" w:rsidRDefault="008D6C6C" w:rsidP="008D6C6C">
      <w:pPr>
        <w:ind w:firstLine="567"/>
        <w:jc w:val="both"/>
        <w:rPr>
          <w:rFonts w:ascii="GHEA Grapalat" w:hAnsi="GHEA Grapalat" w:cs="Arial"/>
          <w:color w:val="FFFFFF"/>
          <w:sz w:val="20"/>
          <w:lang w:val="af-ZA"/>
        </w:rPr>
      </w:pPr>
      <w:r w:rsidRPr="003F5DAB">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sidR="00FF3C84">
        <w:rPr>
          <w:rFonts w:ascii="GHEA Grapalat" w:hAnsi="GHEA Grapalat" w:cs="Arial"/>
          <w:sz w:val="20"/>
          <w:vertAlign w:val="superscript"/>
          <w:lang w:val="af-ZA"/>
        </w:rPr>
        <w:t>12</w:t>
      </w:r>
      <w:r w:rsidR="00FF3C84">
        <w:rPr>
          <w:rFonts w:ascii="GHEA Grapalat" w:hAnsi="GHEA Grapalat" w:cs="Arial"/>
          <w:sz w:val="20"/>
          <w:lang w:val="af-ZA"/>
        </w:rPr>
        <w:t xml:space="preserve"> </w:t>
      </w:r>
      <w:r w:rsidR="00FF3C84" w:rsidRPr="00BC42E1">
        <w:rPr>
          <w:rFonts w:ascii="GHEA Grapalat" w:hAnsi="GHEA Grapalat" w:cs="Arial"/>
          <w:color w:val="FFFFFF"/>
          <w:sz w:val="20"/>
          <w:lang w:val="af-ZA"/>
        </w:rPr>
        <w:t xml:space="preserve"> </w:t>
      </w:r>
      <w:r w:rsidR="00ED01B4" w:rsidRPr="00BC42E1">
        <w:rPr>
          <w:rStyle w:val="af6"/>
          <w:rFonts w:ascii="GHEA Grapalat" w:hAnsi="GHEA Grapalat" w:cs="Arial"/>
          <w:color w:val="FFFFFF"/>
          <w:sz w:val="20"/>
        </w:rPr>
        <w:footnoteReference w:id="6"/>
      </w:r>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կնքվելիք </w:t>
      </w:r>
      <w:r w:rsidRPr="00E6597C">
        <w:rPr>
          <w:rFonts w:ascii="GHEA Grapalat" w:hAnsi="GHEA Grapalat" w:cs="Sylfaen"/>
          <w:sz w:val="20"/>
          <w:lang w:val="hy-AM"/>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FF3C84" w:rsidRPr="004605D7">
        <w:rPr>
          <w:rFonts w:ascii="GHEA Grapalat" w:hAnsi="GHEA Grapalat" w:cs="Sylfaen"/>
          <w:sz w:val="20"/>
          <w:vertAlign w:val="superscript"/>
          <w:lang w:val="hy-AM"/>
        </w:rPr>
        <w:t>13</w:t>
      </w:r>
    </w:p>
    <w:p w:rsidR="00F562EA" w:rsidRPr="00E6597C" w:rsidRDefault="00F562EA" w:rsidP="00F562EA">
      <w:pPr>
        <w:ind w:firstLine="567"/>
        <w:jc w:val="both"/>
        <w:rPr>
          <w:rFonts w:ascii="GHEA Grapalat" w:hAnsi="GHEA Grapalat" w:cs="Arial"/>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4605D7">
        <w:rPr>
          <w:rFonts w:ascii="GHEA Grapalat" w:hAnsi="GHEA Grapalat" w:cs="Arial"/>
          <w:sz w:val="20"/>
          <w:lang w:val="hy-AM"/>
        </w:rPr>
        <w:t xml:space="preserve">պայմանագրի </w:t>
      </w:r>
      <w:r w:rsidRPr="00E6597C">
        <w:rPr>
          <w:rFonts w:ascii="GHEA Grapalat" w:hAnsi="GHEA Grapalat" w:cs="Arial"/>
          <w:sz w:val="20"/>
          <w:lang w:val="hy-AM"/>
        </w:rPr>
        <w:t>ապահովումը ներկայացվում է բանկային երաշխիքի</w:t>
      </w:r>
      <w:r w:rsidR="00E369AC" w:rsidRPr="00E369AC">
        <w:rPr>
          <w:rFonts w:ascii="GHEA Grapalat" w:hAnsi="GHEA Grapalat" w:cs="Arial"/>
          <w:sz w:val="20"/>
          <w:lang w:val="hy-AM"/>
        </w:rPr>
        <w:t xml:space="preserve"> կամ կանխիկ փողի</w:t>
      </w:r>
      <w:r w:rsidRPr="00E6597C">
        <w:rPr>
          <w:rFonts w:ascii="GHEA Grapalat" w:hAnsi="GHEA Grapalat" w:cs="Arial"/>
          <w:sz w:val="20"/>
          <w:lang w:val="hy-AM"/>
        </w:rPr>
        <w:t xml:space="preserve"> ձևով՝ պայմանագրի ընդհանուր գնի չափով:</w:t>
      </w:r>
    </w:p>
    <w:p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Pr="00E6597C">
        <w:rPr>
          <w:rFonts w:ascii="GHEA Grapalat" w:hAnsi="GHEA Grapalat" w:cs="Sylfaen"/>
          <w:sz w:val="20"/>
          <w:lang w:val="hy-AM"/>
        </w:rPr>
        <w:t xml:space="preserve">20-րդ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281740" w:rsidRPr="00FF3C84" w:rsidRDefault="00281740" w:rsidP="00F96621">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p>
    <w:p w:rsidR="00F96621" w:rsidRPr="00FF3C84" w:rsidRDefault="00281740" w:rsidP="00F96621">
      <w:pPr>
        <w:ind w:firstLine="567"/>
        <w:jc w:val="both"/>
        <w:rPr>
          <w:rFonts w:ascii="GHEA Grapalat" w:hAnsi="GHEA Grapalat" w:cs="Arial"/>
          <w:sz w:val="20"/>
          <w:lang w:val="hy-AM"/>
        </w:rPr>
      </w:pPr>
      <w:r w:rsidRPr="00FF3C84">
        <w:rPr>
          <w:rFonts w:ascii="GHEA Grapalat" w:hAnsi="GHEA Grapalat" w:cs="Arial"/>
          <w:sz w:val="20"/>
          <w:lang w:val="hy-AM"/>
        </w:rPr>
        <w:t>-</w:t>
      </w:r>
      <w:r w:rsidR="00F96621" w:rsidRPr="00FF3C84">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FF3C84">
        <w:rPr>
          <w:rFonts w:ascii="GHEA Grapalat" w:hAnsi="GHEA Grapalat" w:cs="Arial"/>
          <w:sz w:val="20"/>
          <w:lang w:val="hy-AM"/>
        </w:rPr>
        <w:t xml:space="preserve">մասով </w:t>
      </w:r>
      <w:r w:rsidR="00F96621" w:rsidRPr="00FF3C84">
        <w:rPr>
          <w:rFonts w:ascii="GHEA Grapalat" w:hAnsi="GHEA Grapalat" w:cs="Arial"/>
          <w:sz w:val="20"/>
          <w:lang w:val="hy-AM"/>
        </w:rPr>
        <w:t>ներկայացվում է բանկային երաշխիքի</w:t>
      </w:r>
      <w:r w:rsidR="0053039D" w:rsidRPr="0053039D">
        <w:rPr>
          <w:rFonts w:ascii="GHEA Grapalat" w:hAnsi="GHEA Grapalat" w:cs="Arial"/>
          <w:sz w:val="20"/>
          <w:lang w:val="hy-AM"/>
        </w:rPr>
        <w:t xml:space="preserve"> կամ կանխիկ փողի</w:t>
      </w:r>
      <w:r w:rsidR="00F96621" w:rsidRPr="00FF3C84">
        <w:rPr>
          <w:rFonts w:ascii="GHEA Grapalat" w:hAnsi="GHEA Grapalat" w:cs="Arial"/>
          <w:sz w:val="20"/>
          <w:lang w:val="hy-AM"/>
        </w:rPr>
        <w:t xml:space="preserve"> ձևով, իսկ հետագայում պահանջվող ֆինանսական միջոցների մասով</w:t>
      </w:r>
      <w:r w:rsidR="00CF12EE" w:rsidRPr="00FF3C84">
        <w:rPr>
          <w:rFonts w:ascii="GHEA Grapalat" w:hAnsi="GHEA Grapalat" w:cs="Arial"/>
          <w:sz w:val="20"/>
          <w:lang w:val="hy-AM"/>
        </w:rPr>
        <w:t>՝</w:t>
      </w:r>
      <w:r w:rsidR="00F96621" w:rsidRPr="00FF3C84">
        <w:rPr>
          <w:rFonts w:ascii="GHEA Grapalat" w:hAnsi="GHEA Grapalat" w:cs="Arial"/>
          <w:sz w:val="20"/>
          <w:lang w:val="hy-AM"/>
        </w:rPr>
        <w:t xml:space="preserve"> միակողմանի հաստատված հայտարարության` տուժանքի կամ կանխիկ փողի ձևով: </w:t>
      </w:r>
    </w:p>
    <w:p w:rsidR="00FF3C84" w:rsidRDefault="00F96621" w:rsidP="00FF3C84">
      <w:pPr>
        <w:shd w:val="clear" w:color="auto" w:fill="FFFFFF"/>
        <w:ind w:firstLine="375"/>
        <w:jc w:val="both"/>
        <w:rPr>
          <w:rFonts w:ascii="GHEA Grapalat" w:hAnsi="GHEA Grapalat" w:cs="Arial"/>
          <w:sz w:val="20"/>
          <w:lang w:val="hy-AM"/>
        </w:rPr>
      </w:pPr>
      <w:r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lastRenderedPageBreak/>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rsidR="00F02DBC" w:rsidRPr="00E6597C" w:rsidRDefault="00030D40" w:rsidP="00EF3662">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9B6DE3" w:rsidRPr="009B6DE3">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FF3C84" w:rsidRPr="004605D7">
        <w:rPr>
          <w:rFonts w:ascii="GHEA Grapalat" w:hAnsi="GHEA Grapalat" w:cs="Sylfaen"/>
          <w:sz w:val="20"/>
          <w:vertAlign w:val="superscript"/>
          <w:lang w:val="af-ZA"/>
        </w:rPr>
        <w:t>14</w:t>
      </w:r>
      <w:r w:rsidR="00FF3C84" w:rsidRPr="004605D7">
        <w:rPr>
          <w:rFonts w:ascii="GHEA Grapalat" w:hAnsi="GHEA Grapalat" w:cs="Sylfaen"/>
          <w:sz w:val="20"/>
          <w:lang w:val="af-ZA"/>
        </w:rPr>
        <w:t xml:space="preserve"> </w:t>
      </w:r>
      <w:r w:rsidR="00FF3C84" w:rsidRPr="004605D7">
        <w:rPr>
          <w:rFonts w:ascii="GHEA Grapalat" w:hAnsi="GHEA Grapalat" w:cs="Sylfaen"/>
          <w:color w:val="FFFFFF"/>
          <w:sz w:val="20"/>
          <w:lang w:val="af-ZA"/>
        </w:rPr>
        <w:t xml:space="preserve">  </w:t>
      </w:r>
      <w:r w:rsidR="00A10D1E" w:rsidRPr="00BC42E1">
        <w:rPr>
          <w:rStyle w:val="af6"/>
          <w:rFonts w:ascii="GHEA Grapalat" w:hAnsi="GHEA Grapalat" w:cs="Sylfaen"/>
          <w:color w:val="FFFFFF"/>
          <w:sz w:val="20"/>
        </w:rPr>
        <w:footnoteReference w:id="7"/>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rsidR="00CA1C11" w:rsidRPr="00E6597C" w:rsidRDefault="00CA1C11" w:rsidP="00EF3662">
      <w:pPr>
        <w:ind w:firstLine="567"/>
        <w:jc w:val="both"/>
        <w:rPr>
          <w:rFonts w:ascii="GHEA Grapalat" w:hAnsi="GHEA Grapalat" w:cs="Sylfaen"/>
          <w:sz w:val="20"/>
          <w:lang w:val="af-ZA"/>
        </w:rPr>
      </w:pPr>
    </w:p>
    <w:p w:rsidR="00096865" w:rsidRPr="00E6597C" w:rsidRDefault="00096865" w:rsidP="00EF3662">
      <w:pPr>
        <w:pStyle w:val="a3"/>
        <w:spacing w:line="240" w:lineRule="auto"/>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rsidR="00996C19" w:rsidRPr="00E6597C" w:rsidRDefault="00996C19" w:rsidP="00EF3662">
      <w:pPr>
        <w:jc w:val="center"/>
        <w:rPr>
          <w:rFonts w:ascii="GHEA Grapalat" w:hAnsi="GHEA Grapalat"/>
          <w:b/>
          <w:sz w:val="20"/>
          <w:lang w:val="af-ZA"/>
        </w:rPr>
      </w:pP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Pr="00E6597C">
        <w:rPr>
          <w:rFonts w:ascii="GHEA Grapalat" w:hAnsi="GHEA Grapalat"/>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Mariam" w:hAnsi="GHEA Mariam"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12.2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վարչական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Հայաստանի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Հանարապետության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քաղաքացիաիրավական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օրենսդրությամբ։</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12.3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w:t>
      </w:r>
    </w:p>
    <w:p w:rsidR="00B027EF"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նախքան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պայմանագրի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00B027EF" w:rsidRPr="00E6597C">
        <w:rPr>
          <w:rFonts w:ascii="GHEA Grapalat" w:hAnsi="GHEA Grapalat" w:cs="Sylfaen"/>
          <w:sz w:val="20"/>
          <w:szCs w:val="20"/>
          <w:lang w:val="af-ZA"/>
        </w:rPr>
        <w:t>:</w:t>
      </w:r>
    </w:p>
    <w:p w:rsidR="00B027EF" w:rsidRPr="00E6597C" w:rsidRDefault="00B027EF" w:rsidP="00B027EF">
      <w:pPr>
        <w:ind w:firstLine="567"/>
        <w:jc w:val="both"/>
        <w:rPr>
          <w:rFonts w:ascii="GHEA Grapalat" w:hAnsi="GHEA Grapalat" w:cs="Sylfaen"/>
          <w:sz w:val="20"/>
          <w:szCs w:val="20"/>
          <w:lang w:val="af-ZA"/>
        </w:rPr>
      </w:pPr>
      <w:bookmarkStart w:id="8" w:name="_Hlk9264573"/>
      <w:r w:rsidRPr="00E6597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12.4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պայմանագիր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8.28-</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ժամանակահատվածում</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առարկայի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բնութագրերը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վերջնաժամկետը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լրանալը</w:t>
      </w:r>
      <w:r w:rsidRPr="00E6597C">
        <w:rPr>
          <w:rFonts w:ascii="GHEA Grapalat" w:hAnsi="GHEA Grapalat" w:cs="Sylfaen"/>
          <w:sz w:val="20"/>
          <w:szCs w:val="20"/>
          <w:lang w:val="af-ZA"/>
        </w:rPr>
        <w:t xml:space="preserve">:  </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12.5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ստորագրված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ներառելով</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հաստատող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00E22B4A">
        <w:rPr>
          <w:rFonts w:ascii="GHEA Grapalat" w:hAnsi="GHEA Grapalat" w:cs="Sylfaen"/>
          <w:sz w:val="20"/>
          <w:szCs w:val="20"/>
          <w:lang w:val="af-ZA"/>
        </w:rPr>
        <w:t>Քասախի համայնքապետարան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lang w:val="ru-RU"/>
        </w:rPr>
        <w:t>բողոքարկվող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ծածկագիրը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4) </w:t>
      </w:r>
      <w:r w:rsidRPr="00E6597C">
        <w:rPr>
          <w:rFonts w:ascii="GHEA Grapalat" w:hAnsi="GHEA Grapalat" w:cs="Sylfaen"/>
          <w:sz w:val="20"/>
          <w:szCs w:val="20"/>
          <w:lang w:val="ru-RU"/>
        </w:rPr>
        <w:t>վեճի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ապացույցները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eastAsia="ru-RU"/>
        </w:rPr>
      </w:pPr>
      <w:r w:rsidRPr="00E6597C">
        <w:rPr>
          <w:rFonts w:ascii="GHEA Grapalat" w:hAnsi="GHEA Grapalat" w:cs="Sylfaen"/>
          <w:sz w:val="20"/>
          <w:szCs w:val="20"/>
          <w:lang w:val="af-ZA"/>
        </w:rPr>
        <w:t xml:space="preserve">6)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rPr>
        <w:t>Ը</w:t>
      </w:r>
      <w:r w:rsidRPr="00E6597C">
        <w:rPr>
          <w:rFonts w:ascii="GHEA Grapalat" w:hAnsi="GHEA Grapalat" w:cs="Sylfaen"/>
          <w:sz w:val="20"/>
          <w:szCs w:val="20"/>
          <w:lang w:val="ru-RU"/>
        </w:rPr>
        <w:t>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կազմում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30 </w:t>
      </w:r>
      <w:r w:rsidRPr="00E6597C">
        <w:rPr>
          <w:rFonts w:ascii="GHEA Grapalat" w:hAnsi="GHEA Grapalat" w:cs="Sylfaen"/>
          <w:sz w:val="20"/>
          <w:szCs w:val="20"/>
          <w:lang w:val="ru-RU"/>
        </w:rPr>
        <w:t>հազար</w:t>
      </w:r>
      <w:r w:rsidRPr="00E6597C">
        <w:rPr>
          <w:rFonts w:ascii="GHEA Grapalat" w:hAnsi="GHEA Grapalat" w:cs="Sylfaen"/>
          <w:sz w:val="20"/>
          <w:szCs w:val="20"/>
          <w:lang w:val="af-ZA"/>
        </w:rPr>
        <w:t xml:space="preserve"> ՀՀ </w:t>
      </w:r>
      <w:r w:rsidRPr="00E6597C">
        <w:rPr>
          <w:rFonts w:ascii="GHEA Grapalat" w:hAnsi="GHEA Grapalat" w:cs="Sylfaen"/>
          <w:sz w:val="20"/>
          <w:szCs w:val="20"/>
          <w:lang w:val="ru-RU"/>
        </w:rPr>
        <w:t>դրամ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ՀՀ</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բյուջե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բացված</w:t>
      </w:r>
      <w:r w:rsidRPr="00E6597C">
        <w:rPr>
          <w:rFonts w:ascii="GHEA Grapalat" w:hAnsi="GHEA Grapalat" w:cs="Sylfaen"/>
          <w:sz w:val="20"/>
          <w:szCs w:val="20"/>
          <w:lang w:val="af-ZA"/>
        </w:rPr>
        <w:t xml:space="preserve"> </w:t>
      </w:r>
      <w:r w:rsidRPr="00E6597C">
        <w:rPr>
          <w:rFonts w:ascii="GHEA Grapalat" w:hAnsi="GHEA Grapalat"/>
          <w:sz w:val="20"/>
          <w:szCs w:val="20"/>
          <w:lang w:val="af-ZA"/>
        </w:rPr>
        <w:t>«</w:t>
      </w:r>
      <w:r w:rsidRPr="00E6597C">
        <w:rPr>
          <w:rFonts w:ascii="GHEA Grapalat" w:hAnsi="GHEA Grapalat" w:cs="Sylfaen"/>
          <w:sz w:val="20"/>
          <w:szCs w:val="20"/>
          <w:lang w:val="af-ZA"/>
        </w:rPr>
        <w:t>900008000482</w:t>
      </w:r>
      <w:r w:rsidRPr="00E6597C">
        <w:rPr>
          <w:rFonts w:ascii="GHEA Grapalat" w:hAnsi="GHEA Grapalat"/>
          <w:sz w:val="20"/>
          <w:szCs w:val="20"/>
          <w:lang w:val="af-ZA"/>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գանձապետական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w:t>
      </w:r>
      <w:r w:rsidRPr="00E6597C">
        <w:rPr>
          <w:rFonts w:ascii="GHEA Grapalat" w:hAnsi="GHEA Grapalat" w:cs="Sylfaen"/>
          <w:sz w:val="20"/>
          <w:szCs w:val="20"/>
          <w:lang w:val="af-ZA" w:eastAsia="ru-RU"/>
        </w:rPr>
        <w:t xml:space="preserve"> </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lastRenderedPageBreak/>
        <w:t xml:space="preserve">7)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rPr>
        <w:t>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8) </w:t>
      </w:r>
      <w:r w:rsidRPr="00E6597C">
        <w:rPr>
          <w:rFonts w:ascii="GHEA Grapalat" w:hAnsi="GHEA Grapalat" w:cs="Sylfaen"/>
          <w:sz w:val="20"/>
          <w:szCs w:val="20"/>
          <w:lang w:val="ru-RU"/>
        </w:rPr>
        <w:t>այլ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տեղեկություններ։</w:t>
      </w:r>
    </w:p>
    <w:p w:rsidR="00996C19" w:rsidRPr="00E6597C" w:rsidRDefault="00B027EF"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6597C">
        <w:rPr>
          <w:rFonts w:ascii="Calibri" w:hAnsi="Calibri" w:cs="Calibri"/>
          <w:sz w:val="20"/>
          <w:szCs w:val="20"/>
          <w:lang w:val="af-ZA"/>
        </w:rPr>
        <w:t> </w:t>
      </w:r>
      <w:r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af-ZA"/>
        </w:rPr>
        <w:t>12.</w:t>
      </w:r>
      <w:r w:rsidRPr="00E6597C">
        <w:rPr>
          <w:rFonts w:ascii="GHEA Grapalat" w:hAnsi="GHEA Grapalat" w:cs="Sylfaen"/>
          <w:sz w:val="20"/>
          <w:szCs w:val="20"/>
          <w:lang w:val="af-ZA"/>
        </w:rPr>
        <w:t>7</w:t>
      </w:r>
      <w:r w:rsidR="00996C19"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այդ</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թվում</w:t>
      </w:r>
      <w:r w:rsidR="00B37250" w:rsidRPr="00E6597C">
        <w:rPr>
          <w:rFonts w:ascii="GHEA Grapalat" w:hAnsi="GHEA Grapalat" w:cs="Sylfaen"/>
          <w:sz w:val="20"/>
          <w:szCs w:val="20"/>
        </w:rPr>
        <w:t>՝</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մասնակի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բավարարվելու</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մասին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բողոքներ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քննող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անձի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կողմից</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կայացված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որոշումը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տեղեկագրում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հրապարակվելուն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հաջորդող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աշխատանքային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օրը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տվյալ</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քննած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որոշում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կայացրած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բողոքներ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քննող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անձը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գրավոր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լիազորված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մարմնին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է</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տրամադրում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բողոքարկման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վճարը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կատարած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լինելը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հավաստող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փաստաթղթի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պատճենը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այն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բանկի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անվանումը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հաշվեհամարը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պետք</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է</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փոխանցվի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հետ</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վերադարձվող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գումարը</w:t>
      </w:r>
      <w:r w:rsidR="00B37250" w:rsidRPr="00E6597C">
        <w:rPr>
          <w:rFonts w:ascii="GHEA Grapalat" w:hAnsi="GHEA Grapalat" w:cs="Sylfaen"/>
          <w:sz w:val="20"/>
          <w:szCs w:val="20"/>
          <w:lang w:val="af-ZA"/>
        </w:rPr>
        <w:t>:</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rPr>
        <w:t>Լ</w:t>
      </w:r>
      <w:r w:rsidR="00996C19" w:rsidRPr="00E6597C">
        <w:rPr>
          <w:rFonts w:ascii="GHEA Grapalat" w:hAnsi="GHEA Grapalat" w:cs="Sylfaen"/>
          <w:sz w:val="20"/>
          <w:szCs w:val="20"/>
          <w:lang w:val="ru-RU"/>
        </w:rPr>
        <w:t>իազորված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մարմինը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սույն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կետում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նշված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փաստաթղթի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պատճենը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ստանալու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օրվան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հաջորդող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հինգ</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աշխատանքային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ընթացքում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վճարը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է</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փոխանցում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վճարած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բանկային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հաշվին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փոխանցելու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միջոցով</w:t>
      </w:r>
      <w:r w:rsidR="00996C19"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w:t>
      </w:r>
      <w:r w:rsidR="00B027EF"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bookmarkStart w:id="9" w:name="_Hlk9264773"/>
      <w:r w:rsidR="00B027EF" w:rsidRPr="00E6597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12.4 </w:t>
      </w:r>
      <w:r w:rsidRPr="00E6597C">
        <w:rPr>
          <w:rFonts w:ascii="GHEA Grapalat" w:hAnsi="GHEA Grapalat" w:cs="Sylfaen"/>
          <w:sz w:val="20"/>
          <w:szCs w:val="20"/>
          <w:lang w:val="ru-RU"/>
        </w:rPr>
        <w:t>կետի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ենթակետով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շտկված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w:t>
      </w:r>
    </w:p>
    <w:p w:rsidR="000952D8" w:rsidRPr="00E6597C" w:rsidRDefault="000952D8" w:rsidP="000952D8">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12.9</w:t>
      </w:r>
      <w:bookmarkStart w:id="10" w:name="_Hlk9264833"/>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հղումը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արձանագրված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12.</w:t>
      </w:r>
      <w:r w:rsidR="00AF4C36"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լրանալու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w:t>
      </w:r>
    </w:p>
    <w:p w:rsidR="000952D8" w:rsidRPr="00E6597C" w:rsidRDefault="000952D8" w:rsidP="000952D8">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12.10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ինչպես</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կցելով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առկայության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w:t>
      </w:r>
      <w:r w:rsidRPr="00E6597C">
        <w:rPr>
          <w:rFonts w:ascii="GHEA Grapalat" w:hAnsi="GHEA Grapalat" w:cs="Sylfaen"/>
          <w:sz w:val="20"/>
          <w:szCs w:val="20"/>
        </w:rPr>
        <w:t>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բնօրինակից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արտատպված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սկանավորված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ձևով</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12.5 </w:t>
      </w:r>
      <w:r w:rsidRPr="00E6597C">
        <w:rPr>
          <w:rFonts w:ascii="GHEA Grapalat" w:hAnsi="GHEA Grapalat" w:cs="Sylfaen"/>
          <w:sz w:val="20"/>
          <w:szCs w:val="20"/>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էլեկտրոնային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փոստին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ուղարկվելու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w:t>
      </w:r>
    </w:p>
    <w:bookmarkEnd w:id="10"/>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w:t>
      </w:r>
      <w:r w:rsidR="007A2E3D" w:rsidRPr="00E6597C">
        <w:rPr>
          <w:rFonts w:ascii="GHEA Grapalat" w:hAnsi="GHEA Grapalat" w:cs="Sylfaen"/>
          <w:sz w:val="20"/>
          <w:szCs w:val="20"/>
          <w:lang w:val="af-ZA"/>
        </w:rPr>
        <w:t>11</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այնպիսի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ներգրավված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բոլոր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կողմերն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ունենան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w:t>
      </w:r>
      <w:r w:rsidRPr="00E6597C">
        <w:rPr>
          <w:rFonts w:ascii="GHEA Grapalat" w:hAnsi="GHEA Grapalat" w:cs="Sylfaen"/>
          <w:sz w:val="20"/>
          <w:szCs w:val="20"/>
          <w:lang w:val="af-ZA"/>
        </w:rPr>
        <w:t xml:space="preserve"> լինելու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իրենց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տեսակետները։</w:t>
      </w:r>
    </w:p>
    <w:p w:rsidR="007A2E3D" w:rsidRPr="00E6597C" w:rsidRDefault="00996C19" w:rsidP="007A2E3D">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2</w:t>
      </w:r>
      <w:r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Բողոքի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քննությունն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իրականացվում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և</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կայացվում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բողոքը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վարույթն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ընդունվելու</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օրվանից</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ոչ</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ուշ</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քսան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օրացուցային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օրվա</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ընթացքում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Նշված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ժամկետը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կարող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երկարաձգվել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մեկ</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անգամ՝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մինչև</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տասն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ցուցային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օրով՝</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գնումների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հետ</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կապված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բողոքներ</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քննող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նձի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պատճառաբանված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միջանկյալ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որոշմամբ</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Ընդ</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միջանկյալ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կայացնելու</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գնումների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հետ</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կապված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բողոքներ</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քննող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նձն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ապահովում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դրա</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մասին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համապատասխան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հայտարարության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հրապարակումը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տեղեկագրում</w:t>
      </w:r>
      <w:r w:rsidR="007A2E3D"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իրավապարտադիր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փոփոխվել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դատարանի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3</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ունի</w:t>
      </w:r>
      <w:r w:rsidRPr="00E6597C" w:rsidDel="00B90C4B">
        <w:rPr>
          <w:rFonts w:ascii="GHEA Grapalat" w:hAnsi="GHEA Grapalat" w:cs="Sylfaen"/>
          <w:sz w:val="20"/>
          <w:szCs w:val="20"/>
          <w:lang w:val="af-ZA"/>
        </w:rPr>
        <w:t xml:space="preserve"> </w:t>
      </w:r>
      <w:r w:rsidRPr="00E6597C">
        <w:rPr>
          <w:rFonts w:ascii="GHEA Grapalat" w:hAnsi="GHEA Grapalat" w:cs="Sylfaen"/>
          <w:sz w:val="20"/>
          <w:szCs w:val="20"/>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հետևյալ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rPr>
        <w:t>ա</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արգելելու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որոշակի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rPr>
        <w:t>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պարտավորեցնելու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չկայացած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հայտարարելու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ընթացակարգը</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բացառությամբ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պայմանագիրը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անվավեր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ճանաչելու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որոշման</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գործընթացին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չունեցող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lastRenderedPageBreak/>
        <w:t xml:space="preserve">3) </w:t>
      </w:r>
      <w:r w:rsidRPr="00E6597C">
        <w:rPr>
          <w:rFonts w:ascii="GHEA Grapalat" w:hAnsi="GHEA Grapalat" w:cs="Sylfaen"/>
          <w:sz w:val="20"/>
          <w:szCs w:val="20"/>
        </w:rPr>
        <w:t>հաշվառում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նկատմամբ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իրականացնում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հսկողություն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4</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պատասխանատվություն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հատուցման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p>
    <w:p w:rsidR="00714C96" w:rsidRPr="00E6597C"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5</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00714C96" w:rsidRPr="00E6597C">
        <w:rPr>
          <w:rFonts w:ascii="GHEA Grapalat" w:hAnsi="GHEA Grapalat" w:cs="Sylfaen"/>
          <w:sz w:val="20"/>
          <w:szCs w:val="20"/>
          <w:lang w:val="af-ZA"/>
        </w:rPr>
        <w:t xml:space="preserve">: </w:t>
      </w:r>
      <w:bookmarkStart w:id="11" w:name="_Hlk9265079"/>
      <w:r w:rsidR="00714C96" w:rsidRPr="00E6597C">
        <w:rPr>
          <w:rFonts w:ascii="GHEA Grapalat" w:hAnsi="GHEA Grapalat" w:cs="Sylfaen"/>
          <w:sz w:val="20"/>
          <w:szCs w:val="20"/>
          <w:lang w:val="ru-RU"/>
        </w:rPr>
        <w:t>Բողոքի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քննությունն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իրականացվում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է</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միջոցով</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ձայնագրվում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և</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բողոքի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վերաբերյալ</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կայացված</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որոշման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հետ</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մեկտեղ</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հրապարակվում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տեղեկագրում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Ձայնագրման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անհնարինության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դեպքում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սղագրվում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առցանց</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հեռարձակվում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նաև</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համացանցում</w:t>
      </w:r>
      <w:r w:rsidR="00714C96" w:rsidRPr="00E6597C">
        <w:rPr>
          <w:rFonts w:ascii="GHEA Grapalat" w:hAnsi="GHEA Grapalat" w:cs="Sylfaen"/>
          <w:sz w:val="20"/>
          <w:szCs w:val="20"/>
          <w:lang w:val="af-ZA"/>
        </w:rPr>
        <w:t>:</w:t>
      </w:r>
    </w:p>
    <w:bookmarkEnd w:id="11"/>
    <w:p w:rsidR="00996C19" w:rsidRPr="00E6597C" w:rsidRDefault="00714C96" w:rsidP="00996C19">
      <w:pPr>
        <w:ind w:firstLine="567"/>
        <w:jc w:val="both"/>
        <w:rPr>
          <w:rFonts w:ascii="GHEA Grapalat" w:hAnsi="GHEA Grapalat" w:cs="Sylfaen"/>
          <w:sz w:val="20"/>
          <w:szCs w:val="20"/>
          <w:lang w:val="af-ZA"/>
        </w:rPr>
      </w:pPr>
      <w:r w:rsidRPr="00E6597C" w:rsidDel="00714C96">
        <w:rPr>
          <w:rFonts w:ascii="GHEA Grapalat" w:hAnsi="GHEA Grapalat" w:cs="Sylfaen"/>
          <w:sz w:val="20"/>
          <w:szCs w:val="20"/>
          <w:lang w:val="af-ZA"/>
        </w:rPr>
        <w:t xml:space="preserve"> </w:t>
      </w:r>
      <w:r w:rsidR="00996C19" w:rsidRPr="00E6597C">
        <w:rPr>
          <w:rFonts w:ascii="GHEA Grapalat" w:hAnsi="GHEA Grapalat" w:cs="Sylfaen"/>
          <w:sz w:val="20"/>
          <w:szCs w:val="20"/>
          <w:lang w:val="af-ZA"/>
        </w:rPr>
        <w:t>12.1</w:t>
      </w:r>
      <w:r w:rsidRPr="00E6597C">
        <w:rPr>
          <w:rFonts w:ascii="GHEA Grapalat" w:hAnsi="GHEA Grapalat" w:cs="Sylfaen"/>
          <w:sz w:val="20"/>
          <w:szCs w:val="20"/>
          <w:lang w:val="af-ZA"/>
        </w:rPr>
        <w:t>6</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Յուրաքանչյուր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շահերը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խախտվել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են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կարող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են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խախտվել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հիմք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ծառայած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գործողությունների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արդյունքում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իրավունք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ունի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մասնակցելու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ընթացակարգին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մինչև</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վերաբերյալ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որոշում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ընդունելու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ժամկետը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գնումների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կապված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բողոքներ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քննող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ներկայացնելով</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համանման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Օրենքի</w:t>
      </w:r>
      <w:r w:rsidR="00996C19" w:rsidRPr="00E6597C">
        <w:rPr>
          <w:rFonts w:ascii="GHEA Grapalat" w:hAnsi="GHEA Grapalat" w:cs="Sylfaen"/>
          <w:sz w:val="20"/>
          <w:szCs w:val="20"/>
          <w:lang w:val="af-ZA"/>
        </w:rPr>
        <w:t xml:space="preserve"> 50-</w:t>
      </w:r>
      <w:r w:rsidR="00996C19" w:rsidRPr="00E6597C">
        <w:rPr>
          <w:rFonts w:ascii="GHEA Grapalat" w:hAnsi="GHEA Grapalat" w:cs="Sylfaen"/>
          <w:sz w:val="20"/>
          <w:szCs w:val="20"/>
          <w:lang w:val="ru-RU"/>
        </w:rPr>
        <w:t>րդ</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հոդվածի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համաձայն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ընթացակարգին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չմասնակցած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զրկվում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է</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գնումների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կապված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բողոքներ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քննող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համանման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ներկայացնելու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իրավունքից։</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7</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տեղեկագրում` նշելով հրապարակման ամսաթիվը</w:t>
      </w:r>
      <w:r w:rsidRPr="00E6597C">
        <w:rPr>
          <w:rFonts w:ascii="GHEA Grapalat" w:hAnsi="GHEA Grapalat" w:cs="Sylfaen"/>
          <w:sz w:val="20"/>
          <w:szCs w:val="20"/>
          <w:lang w:val="ru-RU"/>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w:t>
      </w:r>
      <w:r w:rsidRPr="00E6597C">
        <w:rPr>
          <w:rFonts w:ascii="GHEA Grapalat" w:hAnsi="GHEA Grapalat" w:cs="Sylfaen"/>
          <w:sz w:val="20"/>
          <w:szCs w:val="20"/>
        </w:rPr>
        <w:t>կ</w:t>
      </w:r>
      <w:r w:rsidRPr="00E6597C">
        <w:rPr>
          <w:rFonts w:ascii="GHEA Grapalat" w:hAnsi="GHEA Grapalat" w:cs="Sylfaen"/>
          <w:sz w:val="20"/>
          <w:szCs w:val="20"/>
          <w:lang w:val="ru-RU"/>
        </w:rPr>
        <w:t>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շահագրգռված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կոնկրետ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գործարքի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հետևանքով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փոխհատուցում։</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9</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Mariam" w:hAnsi="GHEA Mariam"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ինքնաբերաբար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rPr>
        <w:t>Օ</w:t>
      </w:r>
      <w:r w:rsidRPr="00E6597C">
        <w:rPr>
          <w:rFonts w:ascii="GHEA Grapalat" w:hAnsi="GHEA Grapalat" w:cs="Sylfaen"/>
          <w:sz w:val="20"/>
          <w:szCs w:val="20"/>
          <w:lang w:val="ru-RU"/>
        </w:rPr>
        <w:t>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9-</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արդյունքներով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p>
    <w:p w:rsidR="00621350" w:rsidRPr="00E6597C" w:rsidRDefault="00621350" w:rsidP="00621350">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51-</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օրենքի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1-</w:t>
      </w:r>
      <w:r w:rsidRPr="00E6597C">
        <w:rPr>
          <w:rFonts w:ascii="GHEA Grapalat" w:hAnsi="GHEA Grapalat" w:cs="Sylfaen"/>
          <w:sz w:val="20"/>
          <w:szCs w:val="20"/>
          <w:lang w:val="ru-RU"/>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իրավաբանական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w:t>
      </w:r>
    </w:p>
    <w:p w:rsidR="00AE679C" w:rsidRPr="00E6597C" w:rsidRDefault="00996C19" w:rsidP="00996C19">
      <w:pPr>
        <w:ind w:firstLine="567"/>
        <w:jc w:val="both"/>
        <w:rPr>
          <w:rFonts w:ascii="GHEA Grapalat" w:hAnsi="GHEA Grapalat" w:cs="Sylfaen"/>
          <w:b/>
          <w:sz w:val="20"/>
          <w:szCs w:val="20"/>
          <w:lang w:val="es-ES"/>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w:t>
      </w:r>
      <w:r w:rsidRPr="00E6597C">
        <w:rPr>
          <w:rFonts w:ascii="GHEA Grapalat" w:hAnsi="GHEA Grapalat" w:cs="Sylfaen"/>
          <w:sz w:val="20"/>
          <w:szCs w:val="20"/>
          <w:lang w:val="ru-RU"/>
        </w:rPr>
        <w:t>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AE679C" w:rsidRPr="00E6597C" w:rsidRDefault="00AE679C" w:rsidP="00EF3662">
      <w:pPr>
        <w:ind w:firstLine="567"/>
        <w:jc w:val="center"/>
        <w:rPr>
          <w:rFonts w:ascii="GHEA Grapalat" w:hAnsi="GHEA Grapalat" w:cs="Sylfaen"/>
          <w:b/>
          <w:szCs w:val="22"/>
          <w:lang w:val="es-ES"/>
        </w:rPr>
      </w:pPr>
    </w:p>
    <w:p w:rsidR="00E74BF6" w:rsidRPr="00E6597C" w:rsidRDefault="00E74BF6" w:rsidP="00EF3662">
      <w:pPr>
        <w:ind w:firstLine="567"/>
        <w:jc w:val="center"/>
        <w:rPr>
          <w:rFonts w:ascii="GHEA Grapalat" w:hAnsi="GHEA Grapalat" w:cs="Sylfaen"/>
          <w:b/>
          <w:szCs w:val="22"/>
          <w:lang w:val="es-ES"/>
        </w:rPr>
      </w:pPr>
    </w:p>
    <w:p w:rsidR="00096865" w:rsidRPr="00E6597C" w:rsidRDefault="00703C74" w:rsidP="00EF3662">
      <w:pPr>
        <w:ind w:firstLine="567"/>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rsidR="00EF4630" w:rsidRPr="00BC42E1" w:rsidRDefault="00EF4630" w:rsidP="00505AD4">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FF3C84">
        <w:rPr>
          <w:rFonts w:ascii="GHEA Grapalat" w:hAnsi="GHEA Grapalat" w:cs="Sylfaen"/>
          <w:sz w:val="20"/>
          <w:szCs w:val="24"/>
          <w:vertAlign w:val="superscript"/>
          <w:lang w:val="af-ZA" w:eastAsia="en-US"/>
        </w:rPr>
        <w:t>15</w:t>
      </w:r>
      <w:r w:rsidR="00FF3C84">
        <w:rPr>
          <w:rFonts w:ascii="GHEA Grapalat" w:hAnsi="GHEA Grapalat" w:cs="Sylfaen"/>
          <w:sz w:val="20"/>
          <w:szCs w:val="24"/>
          <w:lang w:val="af-ZA" w:eastAsia="en-US"/>
        </w:rPr>
        <w:t xml:space="preserve"> </w:t>
      </w:r>
      <w:r w:rsidR="00FF3C84"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8"/>
      </w:r>
    </w:p>
    <w:p w:rsidR="006505D2" w:rsidRPr="004605D7" w:rsidRDefault="002C4DBF" w:rsidP="006A26BE">
      <w:pPr>
        <w:ind w:firstLine="567"/>
        <w:jc w:val="both"/>
        <w:rPr>
          <w:rFonts w:ascii="GHEA Grapalat" w:hAnsi="GHEA Grapalat"/>
          <w:sz w:val="20"/>
          <w:vertAlign w:val="superscript"/>
          <w:lang w:val="af-ZA"/>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FF3C84">
        <w:rPr>
          <w:rFonts w:ascii="GHEA Grapalat" w:hAnsi="GHEA Grapalat" w:cs="Sylfaen"/>
          <w:sz w:val="20"/>
          <w:lang w:val="af-ZA"/>
        </w:rPr>
        <w:t>4</w:t>
      </w:r>
      <w:r w:rsidR="002240AB" w:rsidRPr="00FF3C84">
        <w:rPr>
          <w:rFonts w:ascii="GHEA Grapalat" w:hAnsi="GHEA Grapalat" w:cs="Sylfaen"/>
          <w:sz w:val="20"/>
          <w:lang w:val="af-ZA"/>
        </w:rPr>
        <w:t xml:space="preserve"> </w:t>
      </w:r>
      <w:r w:rsidRPr="00FF3C84">
        <w:rPr>
          <w:rFonts w:ascii="GHEA Grapalat" w:hAnsi="GHEA Grapalat" w:cs="Sylfaen"/>
          <w:sz w:val="20"/>
          <w:lang w:val="hy-AM"/>
        </w:rPr>
        <w:t>հայտի</w:t>
      </w:r>
      <w:r w:rsidRPr="00FF3C84">
        <w:rPr>
          <w:rFonts w:ascii="GHEA Grapalat" w:hAnsi="GHEA Grapalat" w:cs="Sylfaen"/>
          <w:sz w:val="20"/>
          <w:lang w:val="af-ZA"/>
        </w:rPr>
        <w:t xml:space="preserve"> </w:t>
      </w:r>
      <w:r w:rsidRPr="00FF3C84">
        <w:rPr>
          <w:rFonts w:ascii="GHEA Grapalat" w:hAnsi="GHEA Grapalat" w:cs="Sylfaen"/>
          <w:sz w:val="20"/>
          <w:lang w:val="hy-AM"/>
        </w:rPr>
        <w:t>ապահովում</w:t>
      </w:r>
      <w:r w:rsidR="006A26BE" w:rsidRPr="00FF3C84">
        <w:rPr>
          <w:rFonts w:ascii="GHEA Grapalat" w:hAnsi="GHEA Grapalat" w:cs="Sylfaen"/>
          <w:sz w:val="20"/>
          <w:lang w:val="hy-AM"/>
        </w:rPr>
        <w:t>, որը ներկայացվում է</w:t>
      </w:r>
      <w:r w:rsidR="000F3B31" w:rsidRPr="00FF3C84">
        <w:rPr>
          <w:rFonts w:ascii="GHEA Grapalat" w:hAnsi="GHEA Grapalat" w:cs="Sylfaen"/>
          <w:sz w:val="20"/>
          <w:lang w:val="hy-AM"/>
        </w:rPr>
        <w:t xml:space="preserve"> </w:t>
      </w:r>
      <w:r w:rsidR="000C062F" w:rsidRPr="00FF3C84">
        <w:rPr>
          <w:rFonts w:ascii="GHEA Grapalat" w:hAnsi="GHEA Grapalat" w:cs="Sylfaen"/>
          <w:sz w:val="20"/>
          <w:lang w:val="hy-AM"/>
        </w:rPr>
        <w:t xml:space="preserve">կանխիկ փողի </w:t>
      </w:r>
      <w:r w:rsidR="006505D2" w:rsidRPr="00FF3C84">
        <w:rPr>
          <w:rFonts w:ascii="GHEA Grapalat" w:hAnsi="GHEA Grapalat" w:cs="Sylfaen"/>
          <w:sz w:val="20"/>
          <w:lang w:val="hy-AM"/>
        </w:rPr>
        <w:t xml:space="preserve">կամ բանկային երաշխիքի </w:t>
      </w:r>
      <w:r w:rsidR="000C062F" w:rsidRPr="00FF3C84">
        <w:rPr>
          <w:rFonts w:ascii="GHEA Grapalat" w:hAnsi="GHEA Grapalat" w:cs="Sylfaen"/>
          <w:sz w:val="20"/>
          <w:lang w:val="hy-AM"/>
        </w:rPr>
        <w:t>ձևով</w:t>
      </w:r>
      <w:r w:rsidR="00F02DBC" w:rsidRPr="004605D7">
        <w:rPr>
          <w:rFonts w:ascii="GHEA Grapalat" w:hAnsi="GHEA Grapalat" w:cs="Sylfaen"/>
          <w:sz w:val="20"/>
          <w:lang w:val="af-ZA"/>
        </w:rPr>
        <w:t xml:space="preserve"> (</w:t>
      </w:r>
      <w:r w:rsidR="00F02DBC" w:rsidRPr="00FF3C84">
        <w:rPr>
          <w:rFonts w:ascii="GHEA Grapalat" w:hAnsi="GHEA Grapalat" w:cs="Sylfaen"/>
          <w:sz w:val="20"/>
        </w:rPr>
        <w:t>հավելված</w:t>
      </w:r>
      <w:r w:rsidR="00F02DBC" w:rsidRPr="004605D7">
        <w:rPr>
          <w:rFonts w:ascii="GHEA Grapalat" w:hAnsi="GHEA Grapalat" w:cs="Sylfaen"/>
          <w:sz w:val="20"/>
          <w:lang w:val="af-ZA"/>
        </w:rPr>
        <w:t xml:space="preserve"> N 3)</w:t>
      </w:r>
      <w:r w:rsidR="006A26BE" w:rsidRPr="00FF3C84">
        <w:rPr>
          <w:rFonts w:ascii="GHEA Grapalat" w:hAnsi="GHEA Grapalat" w:cs="Sylfaen"/>
          <w:sz w:val="20"/>
          <w:lang w:val="hy-AM"/>
        </w:rPr>
        <w:t>:</w:t>
      </w:r>
      <w:r w:rsidR="0077364F" w:rsidRPr="00FF3C84">
        <w:rPr>
          <w:rFonts w:ascii="GHEA Grapalat" w:hAnsi="GHEA Grapalat" w:cs="Sylfaen"/>
          <w:sz w:val="20"/>
          <w:lang w:val="hy-AM"/>
        </w:rPr>
        <w:t xml:space="preserve"> </w:t>
      </w:r>
      <w:r w:rsidR="00B26608" w:rsidRPr="00FF3C84">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B26608" w:rsidRPr="00FF3C84">
        <w:rPr>
          <w:rFonts w:ascii="GHEA Grapalat" w:hAnsi="GHEA Grapalat" w:cs="Sylfaen"/>
          <w:sz w:val="20"/>
        </w:rPr>
        <w:t>ը</w:t>
      </w:r>
      <w:r w:rsidR="00B26608" w:rsidRPr="004605D7">
        <w:rPr>
          <w:rFonts w:ascii="GHEA Grapalat" w:hAnsi="GHEA Grapalat" w:cs="Sylfaen"/>
          <w:sz w:val="20"/>
          <w:lang w:val="af-ZA"/>
        </w:rPr>
        <w:t>:</w:t>
      </w:r>
      <w:r w:rsidR="00B26608" w:rsidRPr="00FF3C84" w:rsidDel="00B26608">
        <w:rPr>
          <w:rFonts w:ascii="GHEA Grapalat" w:hAnsi="GHEA Grapalat" w:cs="Sylfaen"/>
          <w:sz w:val="20"/>
          <w:lang w:val="hy-AM"/>
        </w:rPr>
        <w:t xml:space="preserve"> </w:t>
      </w:r>
      <w:r w:rsidR="00FF3C84" w:rsidRPr="004605D7">
        <w:rPr>
          <w:rFonts w:ascii="GHEA Grapalat" w:hAnsi="GHEA Grapalat"/>
          <w:sz w:val="20"/>
          <w:vertAlign w:val="superscript"/>
          <w:lang w:val="af-ZA"/>
        </w:rPr>
        <w:t>16</w:t>
      </w:r>
      <w:r w:rsidR="00AE3B58" w:rsidRPr="00FF3C84">
        <w:rPr>
          <w:rStyle w:val="af6"/>
          <w:rFonts w:ascii="GHEA Grapalat" w:hAnsi="GHEA Grapalat"/>
          <w:color w:val="FFFFFF"/>
          <w:sz w:val="20"/>
          <w:lang w:val="hy-AM"/>
        </w:rPr>
        <w:footnoteReference w:id="9"/>
      </w:r>
    </w:p>
    <w:p w:rsidR="002E11D1"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2.</w:t>
      </w:r>
      <w:r w:rsidR="002E11D1" w:rsidRPr="00E6597C">
        <w:rPr>
          <w:rFonts w:ascii="GHEA Grapalat" w:hAnsi="GHEA Grapalat" w:cs="Sylfaen"/>
          <w:sz w:val="20"/>
          <w:lang w:val="af-ZA"/>
        </w:rPr>
        <w:t>5</w:t>
      </w:r>
      <w:r w:rsidR="00FF3C84">
        <w:rPr>
          <w:rFonts w:ascii="GHEA Grapalat" w:hAnsi="GHEA Grapalat" w:cs="Sylfaen"/>
          <w:sz w:val="20"/>
          <w:lang w:val="af-ZA"/>
        </w:rPr>
        <w:t xml:space="preserve"> </w:t>
      </w:r>
      <w:r w:rsidR="00E67BA7" w:rsidRPr="00E6597C">
        <w:rPr>
          <w:rFonts w:ascii="GHEA Grapalat" w:hAnsi="GHEA Grapalat" w:cs="Sylfaen"/>
          <w:sz w:val="20"/>
          <w:lang w:val="hy-AM"/>
        </w:rPr>
        <w:t>գնային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առաջարկ</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համաձայն</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հավելված</w:t>
      </w:r>
      <w:r w:rsidR="00294FFF" w:rsidRPr="00E6597C">
        <w:rPr>
          <w:rFonts w:ascii="GHEA Grapalat" w:hAnsi="GHEA Grapalat" w:cs="Sylfaen"/>
          <w:sz w:val="20"/>
          <w:lang w:val="af-ZA"/>
        </w:rPr>
        <w:t xml:space="preserve"> N </w:t>
      </w:r>
      <w:r w:rsidR="004D557A" w:rsidRPr="00E6597C">
        <w:rPr>
          <w:rFonts w:ascii="GHEA Grapalat" w:hAnsi="GHEA Grapalat" w:cs="Sylfaen"/>
          <w:sz w:val="20"/>
          <w:lang w:val="af-ZA"/>
        </w:rPr>
        <w:t>2</w:t>
      </w:r>
      <w:r w:rsidR="00294FFF" w:rsidRPr="00E6597C">
        <w:rPr>
          <w:rFonts w:ascii="GHEA Grapalat" w:hAnsi="GHEA Grapalat" w:cs="Sylfaen"/>
          <w:sz w:val="20"/>
          <w:lang w:val="af-ZA"/>
        </w:rPr>
        <w:t>-</w:t>
      </w:r>
      <w:r w:rsidR="00294FFF" w:rsidRPr="00E6597C">
        <w:rPr>
          <w:rFonts w:ascii="GHEA Grapalat" w:hAnsi="GHEA Grapalat" w:cs="Sylfaen"/>
          <w:sz w:val="20"/>
          <w:lang w:val="hy-AM"/>
        </w:rPr>
        <w:t>ի</w:t>
      </w:r>
      <w:r w:rsidR="00294FFF" w:rsidRPr="00E6597C">
        <w:rPr>
          <w:rFonts w:ascii="GHEA Grapalat" w:hAnsi="GHEA Grapalat" w:cs="Sylfaen"/>
          <w:sz w:val="20"/>
          <w:lang w:val="af-ZA"/>
        </w:rPr>
        <w:t>: Գնային առաջարկը</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ներկայացվում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է</w:t>
      </w:r>
      <w:r w:rsidR="00E67BA7" w:rsidRPr="00E6597C">
        <w:rPr>
          <w:rFonts w:ascii="GHEA Grapalat" w:hAnsi="GHEA Grapalat" w:cs="Sylfaen"/>
          <w:sz w:val="20"/>
          <w:lang w:val="af-ZA"/>
        </w:rPr>
        <w:t xml:space="preserve"> </w:t>
      </w:r>
      <w:r w:rsidR="005A1D54" w:rsidRPr="00E6597C">
        <w:rPr>
          <w:rFonts w:ascii="GHEA Grapalat" w:hAnsi="GHEA Grapalat" w:cs="Sylfaen"/>
          <w:sz w:val="20"/>
          <w:szCs w:val="20"/>
          <w:lang w:val="hy-AM"/>
        </w:rPr>
        <w:t xml:space="preserve">արժեք, </w:t>
      </w:r>
      <w:r w:rsidR="00357C32" w:rsidRPr="00A27D90">
        <w:rPr>
          <w:rFonts w:ascii="GHEA Grapalat" w:hAnsi="GHEA Grapalat" w:cs="Sylfaen"/>
          <w:sz w:val="20"/>
          <w:lang w:val="af-ZA"/>
        </w:rPr>
        <w:t xml:space="preserve">(ինքնարժեքի և կանխատեսվող շահույթի հանրագումարը) </w:t>
      </w:r>
      <w:r w:rsidR="00E67BA7" w:rsidRPr="00E6597C">
        <w:rPr>
          <w:rFonts w:ascii="GHEA Grapalat" w:hAnsi="GHEA Grapalat" w:cs="Sylfaen"/>
          <w:sz w:val="20"/>
          <w:lang w:val="hy-AM"/>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ավելացված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արժեքի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հարկ</w:t>
      </w:r>
      <w:r w:rsidR="00E67BA7" w:rsidRPr="00E6597C" w:rsidDel="001A1F55">
        <w:rPr>
          <w:rFonts w:ascii="GHEA Grapalat" w:hAnsi="GHEA Grapalat" w:cs="Sylfaen"/>
          <w:sz w:val="20"/>
          <w:lang w:val="af-ZA"/>
        </w:rPr>
        <w:t xml:space="preserve"> </w:t>
      </w:r>
      <w:r w:rsidR="00E67BA7" w:rsidRPr="00E6597C">
        <w:rPr>
          <w:rFonts w:ascii="GHEA Grapalat" w:hAnsi="GHEA Grapalat" w:cs="Sylfaen"/>
          <w:sz w:val="20"/>
          <w:lang w:val="hy-AM"/>
        </w:rPr>
        <w:t>ընդհանրական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բաղադրիչներից</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բաղկացած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հաշվարկի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ձևով։</w:t>
      </w:r>
      <w:r w:rsidR="00E67BA7" w:rsidRPr="00E6597C">
        <w:rPr>
          <w:rFonts w:ascii="GHEA Grapalat" w:hAnsi="GHEA Grapalat" w:cs="Sylfaen"/>
          <w:sz w:val="20"/>
          <w:lang w:val="af-ZA"/>
        </w:rPr>
        <w:t xml:space="preserve"> </w:t>
      </w:r>
      <w:r w:rsidR="00357C32">
        <w:rPr>
          <w:rFonts w:ascii="GHEA Grapalat" w:hAnsi="GHEA Grapalat" w:cs="Sylfaen"/>
          <w:sz w:val="20"/>
        </w:rPr>
        <w:t>Ա</w:t>
      </w:r>
      <w:r w:rsidR="005A1D54" w:rsidRPr="00E6597C">
        <w:rPr>
          <w:rFonts w:ascii="GHEA Grapalat" w:hAnsi="GHEA Grapalat" w:cs="Sylfaen"/>
          <w:sz w:val="20"/>
          <w:lang w:val="hy-AM"/>
        </w:rPr>
        <w:t>րժեքի</w:t>
      </w:r>
      <w:r w:rsidR="005A1D54" w:rsidRPr="00E6597C">
        <w:rPr>
          <w:rFonts w:ascii="GHEA Grapalat" w:hAnsi="GHEA Grapalat" w:cs="Sylfaen"/>
          <w:sz w:val="20"/>
          <w:lang w:val="af-ZA"/>
        </w:rPr>
        <w:t xml:space="preserve"> </w:t>
      </w:r>
      <w:r w:rsidR="00E67BA7" w:rsidRPr="00E6597C">
        <w:rPr>
          <w:rFonts w:ascii="GHEA Grapalat" w:hAnsi="GHEA Grapalat" w:cs="Sylfaen"/>
          <w:sz w:val="20"/>
          <w:lang w:val="ru-RU"/>
        </w:rPr>
        <w:t>բաղադրիչների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հաշվարկ</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բացվածք</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կամ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այլ</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մանրամասներ</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չեն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պահանջվում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ներկայացվում</w:t>
      </w:r>
      <w:r w:rsidR="002E11D1" w:rsidRPr="00E6597C">
        <w:rPr>
          <w:rFonts w:ascii="GHEA Grapalat" w:hAnsi="GHEA Grapalat" w:cs="Sylfaen"/>
          <w:sz w:val="20"/>
          <w:lang w:val="af-ZA"/>
        </w:rPr>
        <w:t>.</w:t>
      </w:r>
    </w:p>
    <w:p w:rsidR="002E11D1" w:rsidRPr="004605D7" w:rsidRDefault="002E11D1" w:rsidP="002E11D1">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հաստատված՝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լրացված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w:t>
      </w:r>
      <w:r w:rsidRPr="004605D7">
        <w:rPr>
          <w:rFonts w:ascii="GHEA Grapalat" w:hAnsi="GHEA Grapalat" w:cs="Sylfaen"/>
          <w:sz w:val="20"/>
          <w:szCs w:val="24"/>
          <w:lang w:val="af-ZA" w:eastAsia="en-US"/>
        </w:rPr>
        <w:t>-</w:t>
      </w:r>
      <w:r w:rsidRPr="00E6597C">
        <w:rPr>
          <w:rFonts w:ascii="GHEA Grapalat" w:hAnsi="GHEA Grapalat" w:cs="Sylfaen"/>
          <w:sz w:val="20"/>
          <w:szCs w:val="24"/>
          <w:lang w:eastAsia="en-US"/>
        </w:rPr>
        <w:t>նախահաշիվ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հաշվի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առնելով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ըստ</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նախահաշվային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առավելագույն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Ընդ</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կիրառվում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նկատմամբ</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ունենալով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շեղումը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պակաս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լինել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բաժնի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կշռի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չափի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տոկոսից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արհեստականորեն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միավորվել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առանձնացվել</w:t>
      </w:r>
      <w:r w:rsidRPr="004605D7">
        <w:rPr>
          <w:rFonts w:ascii="GHEA Grapalat" w:hAnsi="GHEA Grapalat" w:cs="Sylfaen"/>
          <w:sz w:val="20"/>
          <w:szCs w:val="24"/>
          <w:lang w:val="af-ZA" w:eastAsia="en-US"/>
        </w:rPr>
        <w:t xml:space="preserve">. </w:t>
      </w:r>
    </w:p>
    <w:p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առաջարկվող՝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նախագծային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փաստաթղթերով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համապատասխանող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սարքավորումների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ապրանքային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նշանները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ֆիրմային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անվանումները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մակնիշները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արտադրողները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երաշխիքային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ժամկետները</w:t>
      </w:r>
      <w:r w:rsidRPr="004605D7">
        <w:rPr>
          <w:rFonts w:ascii="GHEA Grapalat" w:hAnsi="GHEA Grapalat" w:cs="Sylfaen"/>
          <w:sz w:val="20"/>
          <w:szCs w:val="24"/>
          <w:lang w:val="af-ZA" w:eastAsia="en-US"/>
        </w:rPr>
        <w:t>:</w:t>
      </w:r>
      <w:r w:rsidR="00FF3C84" w:rsidRPr="004605D7">
        <w:rPr>
          <w:rFonts w:ascii="GHEA Grapalat" w:hAnsi="GHEA Grapalat" w:cs="Sylfaen"/>
          <w:sz w:val="20"/>
          <w:szCs w:val="24"/>
          <w:vertAlign w:val="superscript"/>
          <w:lang w:val="af-ZA" w:eastAsia="en-US"/>
        </w:rPr>
        <w:t>17</w:t>
      </w:r>
      <w:r w:rsidRPr="004605D7">
        <w:rPr>
          <w:rFonts w:ascii="GHEA Grapalat" w:hAnsi="GHEA Grapalat" w:cs="Sylfaen"/>
          <w:sz w:val="20"/>
          <w:szCs w:val="24"/>
          <w:lang w:val="af-ZA" w:eastAsia="en-US"/>
        </w:rPr>
        <w:t xml:space="preserve">  </w:t>
      </w:r>
    </w:p>
    <w:p w:rsidR="002E11D1" w:rsidRPr="004605D7" w:rsidRDefault="002E11D1" w:rsidP="002E11D1">
      <w:pPr>
        <w:ind w:firstLine="567"/>
        <w:jc w:val="both"/>
        <w:rPr>
          <w:rFonts w:ascii="GHEA Grapalat" w:hAnsi="GHEA Grapalat"/>
          <w:sz w:val="20"/>
          <w:lang w:val="af-ZA"/>
        </w:rPr>
      </w:pPr>
    </w:p>
    <w:p w:rsidR="00B26608" w:rsidRPr="00E6597C" w:rsidRDefault="00B26608" w:rsidP="00B26608">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9B6A03">
        <w:rPr>
          <w:rFonts w:ascii="GHEA Grapalat" w:hAnsi="GHEA Grapalat"/>
          <w:sz w:val="20"/>
          <w:szCs w:val="20"/>
          <w:lang w:val="es-ES"/>
        </w:rPr>
        <w:t xml:space="preserve"> մեկ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lastRenderedPageBreak/>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009B6A03">
        <w:rPr>
          <w:rFonts w:ascii="GHEA Grapalat" w:hAnsi="GHEA Grapalat"/>
          <w:sz w:val="20"/>
          <w:szCs w:val="20"/>
        </w:rPr>
        <w:t>պատվիրատուի</w:t>
      </w:r>
      <w:r w:rsidR="009B6A03" w:rsidRPr="009B6A03">
        <w:rPr>
          <w:rFonts w:ascii="GHEA Grapalat" w:hAnsi="GHEA Grapalat"/>
          <w:sz w:val="20"/>
          <w:szCs w:val="20"/>
          <w:lang w:val="af-ZA"/>
        </w:rPr>
        <w:t xml:space="preserve"> </w:t>
      </w:r>
      <w:r w:rsidR="009B6A03">
        <w:rPr>
          <w:rFonts w:ascii="GHEA Grapalat" w:hAnsi="GHEA Grapalat"/>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C17843">
        <w:rPr>
          <w:rFonts w:ascii="GHEA Grapalat" w:hAnsi="GHEA Grapalat"/>
          <w:b/>
          <w:lang w:val="es-ES"/>
        </w:rPr>
        <w:t>ԿՄՔՀ-ԳՀԱՇՁԲ-</w:t>
      </w:r>
      <w:r w:rsidR="008525B2">
        <w:rPr>
          <w:rFonts w:ascii="GHEA Grapalat" w:hAnsi="GHEA Grapalat"/>
          <w:b/>
          <w:lang w:val="es-ES"/>
        </w:rPr>
        <w:t>20/05-1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rsidR="00B2572B" w:rsidRPr="00E6597C" w:rsidRDefault="00E22B4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rsidR="00B2572B" w:rsidRPr="00E6597C" w:rsidRDefault="00B2572B" w:rsidP="00EF3662">
      <w:pPr>
        <w:jc w:val="center"/>
        <w:rPr>
          <w:rFonts w:ascii="GHEA Grapalat" w:hAnsi="GHEA Grapalat" w:cs="Sylfaen"/>
          <w:b/>
          <w:lang w:val="es-ES"/>
        </w:rPr>
      </w:pPr>
    </w:p>
    <w:p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rsidR="00B2572B" w:rsidRPr="00E6597C" w:rsidRDefault="00E22B4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E6597C">
        <w:rPr>
          <w:rFonts w:ascii="GHEA Grapalat" w:hAnsi="GHEA Grapalat" w:cs="Sylfaen"/>
          <w:color w:val="auto"/>
          <w:sz w:val="24"/>
          <w:szCs w:val="24"/>
          <w:lang w:val="es-ES"/>
        </w:rPr>
        <w:t>ն մասնակցելու</w:t>
      </w:r>
      <w:r w:rsidR="00B2572B" w:rsidRPr="00E6597C">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9B6A03" w:rsidP="00EF3662">
      <w:pPr>
        <w:jc w:val="both"/>
        <w:rPr>
          <w:rFonts w:ascii="GHEA Grapalat" w:hAnsi="GHEA Grapalat"/>
          <w:sz w:val="22"/>
          <w:szCs w:val="22"/>
          <w:u w:val="single"/>
          <w:lang w:val="es-ES"/>
        </w:rPr>
      </w:pPr>
      <w:r>
        <w:rPr>
          <w:rFonts w:ascii="GHEA Grapalat" w:hAnsi="GHEA Grapalat"/>
          <w:sz w:val="22"/>
          <w:szCs w:val="22"/>
          <w:u w:val="single"/>
          <w:lang w:val="es-ES"/>
        </w:rPr>
        <w:t>Քասախի համայնքապետարան</w:t>
      </w:r>
      <w:r w:rsidR="00B2572B" w:rsidRPr="00E6597C">
        <w:rPr>
          <w:rFonts w:ascii="GHEA Grapalat" w:hAnsi="GHEA Grapalat" w:cs="Sylfaen"/>
          <w:sz w:val="20"/>
          <w:szCs w:val="20"/>
          <w:lang w:val="es-ES"/>
        </w:rPr>
        <w:t>ի կողմից</w:t>
      </w:r>
      <w:r w:rsidR="00B2572B" w:rsidRPr="00E6597C">
        <w:rPr>
          <w:rFonts w:ascii="GHEA Grapalat" w:hAnsi="GHEA Grapalat"/>
          <w:sz w:val="22"/>
          <w:szCs w:val="22"/>
          <w:u w:val="single"/>
          <w:lang w:val="es-ES"/>
        </w:rPr>
        <w:t xml:space="preserve"> </w:t>
      </w:r>
      <w:r w:rsidR="00B2572B" w:rsidRPr="00E6597C">
        <w:rPr>
          <w:rFonts w:ascii="GHEA Grapalat" w:hAnsi="GHEA Grapalat"/>
          <w:lang w:val="es-ES"/>
        </w:rPr>
        <w:t>«</w:t>
      </w:r>
      <w:r w:rsidRPr="009B6A03">
        <w:rPr>
          <w:rFonts w:ascii="GHEA Grapalat" w:hAnsi="GHEA Grapalat"/>
          <w:b/>
          <w:lang w:val="es-ES"/>
        </w:rPr>
        <w:t xml:space="preserve"> </w:t>
      </w:r>
      <w:r w:rsidR="00C17843">
        <w:rPr>
          <w:rFonts w:ascii="GHEA Grapalat" w:hAnsi="GHEA Grapalat"/>
          <w:b/>
          <w:sz w:val="20"/>
          <w:szCs w:val="20"/>
          <w:lang w:val="es-ES"/>
        </w:rPr>
        <w:t>ԿՄՔՀ-ԳՀԱՇՁԲ-</w:t>
      </w:r>
      <w:r w:rsidR="008525B2">
        <w:rPr>
          <w:rFonts w:ascii="GHEA Grapalat" w:hAnsi="GHEA Grapalat"/>
          <w:b/>
          <w:sz w:val="20"/>
          <w:szCs w:val="20"/>
          <w:lang w:val="es-ES"/>
        </w:rPr>
        <w:t>20/05-1</w:t>
      </w:r>
      <w:r w:rsidR="00B2572B" w:rsidRPr="00E6597C">
        <w:rPr>
          <w:rFonts w:ascii="GHEA Grapalat" w:hAnsi="GHEA Grapalat"/>
          <w:lang w:val="es-ES"/>
        </w:rPr>
        <w:t>»</w:t>
      </w:r>
      <w:r w:rsidR="00B2572B" w:rsidRPr="00E6597C">
        <w:rPr>
          <w:rFonts w:ascii="GHEA Grapalat" w:hAnsi="GHEA Grapalat"/>
          <w:sz w:val="20"/>
          <w:szCs w:val="20"/>
          <w:lang w:val="es-ES"/>
        </w:rPr>
        <w:t xml:space="preserve"> </w:t>
      </w:r>
      <w:r w:rsidR="00B2572B" w:rsidRPr="00E6597C">
        <w:rPr>
          <w:rFonts w:ascii="GHEA Grapalat" w:hAnsi="GHEA Grapalat" w:cs="Sylfaen"/>
          <w:sz w:val="20"/>
          <w:szCs w:val="20"/>
          <w:lang w:val="es-ES"/>
        </w:rPr>
        <w:t>ծածկագրով հայտարարված</w:t>
      </w:r>
    </w:p>
    <w:p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9B6A03">
        <w:rPr>
          <w:rFonts w:ascii="GHEA Grapalat" w:hAnsi="GHEA Grapalat" w:cs="Sylfaen"/>
          <w:vertAlign w:val="superscript"/>
          <w:lang w:val="es-ES"/>
        </w:rPr>
        <w:t>պատվիրատուի անվանումը</w:t>
      </w:r>
    </w:p>
    <w:p w:rsidR="00B2572B" w:rsidRPr="00E6597C" w:rsidRDefault="00E22B4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C3873" w:rsidRPr="00E6597C" w:rsidRDefault="006C3873" w:rsidP="00975F7E">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6C3873" w:rsidRPr="00E6597C" w:rsidRDefault="006C3873" w:rsidP="00975F7E">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8747C6" w:rsidRDefault="006C3873" w:rsidP="00975F7E">
      <w:pPr>
        <w:ind w:firstLine="708"/>
        <w:jc w:val="both"/>
        <w:rPr>
          <w:rFonts w:ascii="GHEA Grapalat" w:hAnsi="GHEA Grapalat" w:cs="Sylfaen"/>
          <w:sz w:val="20"/>
          <w:lang w:val="hy-AM"/>
        </w:rPr>
      </w:pPr>
      <w:r w:rsidRPr="00E6597C">
        <w:rPr>
          <w:rFonts w:ascii="GHEA Grapalat" w:hAnsi="GHEA Grapalat" w:cs="Arial"/>
          <w:sz w:val="20"/>
          <w:szCs w:val="20"/>
          <w:lang w:val="es-ES"/>
        </w:rPr>
        <w:t>1) բավարարում է «</w:t>
      </w:r>
      <w:r w:rsidR="00C17843">
        <w:rPr>
          <w:rFonts w:ascii="GHEA Grapalat" w:hAnsi="GHEA Grapalat" w:cs="Arial"/>
          <w:sz w:val="20"/>
          <w:szCs w:val="20"/>
          <w:lang w:val="es-ES"/>
        </w:rPr>
        <w:t>ԿՄՔՀ-ԳՀԱՇՁԲ-</w:t>
      </w:r>
      <w:r w:rsidR="008525B2">
        <w:rPr>
          <w:rFonts w:ascii="GHEA Grapalat" w:hAnsi="GHEA Grapalat" w:cs="Arial"/>
          <w:sz w:val="20"/>
          <w:szCs w:val="20"/>
          <w:lang w:val="es-ES"/>
        </w:rPr>
        <w:t>20/05-1</w:t>
      </w:r>
      <w:r w:rsidRPr="00E6597C">
        <w:rPr>
          <w:rFonts w:ascii="GHEA Grapalat" w:hAnsi="GHEA Grapalat" w:cs="Arial"/>
          <w:sz w:val="20"/>
          <w:szCs w:val="20"/>
          <w:lang w:val="es-ES"/>
        </w:rPr>
        <w:t xml:space="preserve">»*  ծածկագրով  </w:t>
      </w:r>
      <w:r w:rsidR="00E22B4A">
        <w:rPr>
          <w:rFonts w:ascii="GHEA Grapalat" w:hAnsi="GHEA Grapalat" w:cs="Arial"/>
          <w:sz w:val="20"/>
          <w:szCs w:val="20"/>
          <w:lang w:val="es-ES"/>
        </w:rPr>
        <w:t>գնանշման հարցման</w:t>
      </w:r>
      <w:r w:rsidRPr="00E6597C">
        <w:rPr>
          <w:rFonts w:ascii="GHEA Grapalat" w:hAnsi="GHEA Grapalat" w:cs="Arial"/>
          <w:sz w:val="20"/>
          <w:szCs w:val="20"/>
          <w:lang w:val="es-ES"/>
        </w:rPr>
        <w:t xml:space="preserve"> հրավերով սահմանված մասնակցության իրավունքի պահանջներին </w:t>
      </w:r>
      <w:r w:rsidR="00EB07BB" w:rsidRPr="00E6597C">
        <w:rPr>
          <w:rFonts w:ascii="GHEA Grapalat" w:hAnsi="GHEA Grapalat" w:cs="Arial"/>
          <w:sz w:val="20"/>
          <w:szCs w:val="20"/>
          <w:lang w:val="hy-AM"/>
        </w:rPr>
        <w:t xml:space="preserve"> և </w:t>
      </w:r>
      <w:r w:rsidR="00361308" w:rsidRPr="00E6597C">
        <w:rPr>
          <w:rFonts w:ascii="GHEA Grapalat" w:hAnsi="GHEA Grapalat" w:cs="Sylfaen"/>
          <w:sz w:val="20"/>
          <w:lang w:val="hy-AM"/>
        </w:rPr>
        <w:t>պարտավորվում</w:t>
      </w:r>
      <w:r w:rsidR="00EB07BB" w:rsidRPr="00E6597C">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E6597C">
        <w:rPr>
          <w:rFonts w:ascii="GHEA Grapalat" w:hAnsi="GHEA Grapalat" w:cs="Sylfaen"/>
          <w:sz w:val="20"/>
          <w:lang w:val="hy-AM"/>
        </w:rPr>
        <w:t>նել</w:t>
      </w:r>
      <w:r w:rsidR="00EB07BB" w:rsidRPr="00E6597C">
        <w:rPr>
          <w:rFonts w:ascii="GHEA Grapalat" w:hAnsi="GHEA Grapalat" w:cs="Sylfaen"/>
          <w:sz w:val="20"/>
          <w:lang w:val="hy-AM"/>
        </w:rPr>
        <w:t xml:space="preserve"> գնային առաջարկի չափով որակավորման ապահովում</w:t>
      </w:r>
      <w:r w:rsidR="00E97AB0" w:rsidRPr="004605D7">
        <w:rPr>
          <w:rFonts w:ascii="GHEA Grapalat" w:hAnsi="GHEA Grapalat" w:cs="Sylfaen"/>
          <w:sz w:val="20"/>
          <w:lang w:val="es-ES"/>
        </w:rPr>
        <w:t>.</w:t>
      </w:r>
      <w:r w:rsidR="00EB07BB" w:rsidRPr="00E6597C">
        <w:rPr>
          <w:rFonts w:ascii="GHEA Grapalat" w:hAnsi="GHEA Grapalat" w:cs="Sylfaen"/>
          <w:sz w:val="20"/>
          <w:lang w:val="hy-AM"/>
        </w:rPr>
        <w:t xml:space="preserve"> </w:t>
      </w:r>
    </w:p>
    <w:p w:rsidR="006C3873" w:rsidRPr="00E6597C" w:rsidRDefault="00887807" w:rsidP="00975F7E">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006C3873" w:rsidRPr="00E6597C">
        <w:rPr>
          <w:rFonts w:ascii="GHEA Grapalat" w:hAnsi="GHEA Grapalat" w:cs="Arial"/>
          <w:sz w:val="20"/>
          <w:szCs w:val="20"/>
          <w:lang w:val="es-ES"/>
        </w:rPr>
        <w:t xml:space="preserve">) </w:t>
      </w:r>
      <w:r w:rsidR="006C3873" w:rsidRPr="00E6597C">
        <w:rPr>
          <w:rFonts w:ascii="GHEA Grapalat" w:hAnsi="GHEA Grapalat"/>
          <w:lang w:val="es-ES"/>
        </w:rPr>
        <w:t>«</w:t>
      </w:r>
      <w:r w:rsidR="00C17843">
        <w:rPr>
          <w:rFonts w:ascii="GHEA Grapalat" w:hAnsi="GHEA Grapalat" w:cs="Sylfaen"/>
          <w:sz w:val="22"/>
          <w:szCs w:val="22"/>
          <w:lang w:val="hy-AM"/>
        </w:rPr>
        <w:t>ԿՄՔՀ-ԳՀԱՇՁԲ-</w:t>
      </w:r>
      <w:r w:rsidR="008525B2">
        <w:rPr>
          <w:rFonts w:ascii="GHEA Grapalat" w:hAnsi="GHEA Grapalat" w:cs="Sylfaen"/>
          <w:sz w:val="22"/>
          <w:szCs w:val="22"/>
          <w:lang w:val="hy-AM"/>
        </w:rPr>
        <w:t>20/05-1</w:t>
      </w:r>
      <w:r w:rsidR="006C3873" w:rsidRPr="00E6597C">
        <w:rPr>
          <w:rFonts w:ascii="GHEA Grapalat" w:hAnsi="GHEA Grapalat"/>
          <w:lang w:val="es-ES"/>
        </w:rPr>
        <w:t>»</w:t>
      </w:r>
      <w:r w:rsidR="006C3873" w:rsidRPr="00E6597C">
        <w:rPr>
          <w:rFonts w:ascii="GHEA Grapalat" w:hAnsi="GHEA Grapalat" w:cs="Sylfaen"/>
          <w:sz w:val="22"/>
          <w:szCs w:val="22"/>
          <w:lang w:val="hy-AM"/>
        </w:rPr>
        <w:t xml:space="preserve">*  </w:t>
      </w:r>
      <w:r w:rsidR="006C3873" w:rsidRPr="00E6597C">
        <w:rPr>
          <w:rFonts w:ascii="GHEA Grapalat" w:hAnsi="GHEA Grapalat" w:cs="Arial"/>
          <w:sz w:val="20"/>
          <w:szCs w:val="20"/>
          <w:lang w:val="es-ES"/>
        </w:rPr>
        <w:t xml:space="preserve">ծածկագրով </w:t>
      </w:r>
      <w:r w:rsidR="00E22B4A">
        <w:rPr>
          <w:rFonts w:ascii="GHEA Grapalat" w:hAnsi="GHEA Grapalat" w:cs="Arial"/>
          <w:sz w:val="20"/>
          <w:szCs w:val="20"/>
          <w:lang w:val="es-ES"/>
        </w:rPr>
        <w:t>գնանշման հարցման</w:t>
      </w:r>
      <w:r w:rsidR="006C3873" w:rsidRPr="00E6597C">
        <w:rPr>
          <w:rFonts w:ascii="GHEA Grapalat" w:hAnsi="GHEA Grapalat" w:cs="Arial"/>
          <w:sz w:val="20"/>
          <w:szCs w:val="20"/>
          <w:lang w:val="es-ES"/>
        </w:rPr>
        <w:t>ն մասնակցելու շրջանակում`</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E6597C" w:rsidRDefault="006C3873" w:rsidP="00975F7E">
      <w:pPr>
        <w:numPr>
          <w:ilvl w:val="0"/>
          <w:numId w:val="18"/>
        </w:numPr>
        <w:ind w:left="0" w:firstLine="720"/>
        <w:jc w:val="both"/>
        <w:rPr>
          <w:rFonts w:ascii="GHEA Grapalat" w:hAnsi="GHEA Grapalat" w:cs="Sylfaen"/>
          <w:sz w:val="20"/>
          <w:lang w:val="es-ES"/>
        </w:rPr>
      </w:pPr>
      <w:r w:rsidRPr="00E6597C">
        <w:rPr>
          <w:rFonts w:ascii="GHEA Grapalat" w:hAnsi="GHEA Grapalat" w:cs="Arial"/>
          <w:sz w:val="20"/>
          <w:szCs w:val="20"/>
          <w:lang w:val="es-ES"/>
        </w:rPr>
        <w:t>ստորև ներկայացնում է հայտը ներկայացնելու օրվա դրությամբ ա</w:t>
      </w:r>
      <w:r w:rsidRPr="00E6597C">
        <w:rPr>
          <w:rFonts w:ascii="GHEA Grapalat" w:hAnsi="GHEA Grapalat" w:cs="Sylfaen"/>
          <w:sz w:val="20"/>
        </w:rPr>
        <w:t>յն</w:t>
      </w:r>
      <w:r w:rsidRPr="00E6597C">
        <w:rPr>
          <w:rFonts w:ascii="GHEA Grapalat" w:hAnsi="GHEA Grapalat" w:cs="Sylfaen"/>
          <w:sz w:val="20"/>
          <w:lang w:val="es-ES"/>
        </w:rPr>
        <w:t xml:space="preserve"> </w:t>
      </w:r>
      <w:r w:rsidRPr="00E6597C">
        <w:rPr>
          <w:rFonts w:ascii="GHEA Grapalat" w:hAnsi="GHEA Grapalat" w:cs="Sylfaen"/>
          <w:sz w:val="20"/>
        </w:rPr>
        <w:t>ֆիզիկական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ուղղակի</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անուղղակի</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կանոնադրական</w:t>
      </w:r>
      <w:r w:rsidRPr="00E6597C">
        <w:rPr>
          <w:rFonts w:ascii="GHEA Grapalat" w:hAnsi="GHEA Grapalat" w:cs="Sylfaen"/>
          <w:sz w:val="20"/>
          <w:lang w:val="es-ES"/>
        </w:rPr>
        <w:t xml:space="preserve"> </w:t>
      </w:r>
      <w:r w:rsidRPr="00E6597C">
        <w:rPr>
          <w:rFonts w:ascii="GHEA Grapalat" w:hAnsi="GHEA Grapalat" w:cs="Sylfaen"/>
          <w:sz w:val="20"/>
        </w:rPr>
        <w:t>կապիտալում</w:t>
      </w:r>
      <w:r w:rsidRPr="00E6597C">
        <w:rPr>
          <w:rFonts w:ascii="GHEA Grapalat" w:hAnsi="GHEA Grapalat" w:cs="Sylfaen"/>
          <w:sz w:val="20"/>
          <w:lang w:val="es-ES"/>
        </w:rPr>
        <w:t xml:space="preserve"> </w:t>
      </w:r>
      <w:r w:rsidRPr="00E6597C">
        <w:rPr>
          <w:rFonts w:ascii="GHEA Grapalat" w:hAnsi="GHEA Grapalat" w:cs="Sylfaen"/>
          <w:sz w:val="20"/>
        </w:rPr>
        <w:t>քվեարկող</w:t>
      </w:r>
      <w:r w:rsidRPr="00E6597C">
        <w:rPr>
          <w:rFonts w:ascii="GHEA Grapalat" w:hAnsi="GHEA Grapalat" w:cs="Sylfaen"/>
          <w:sz w:val="20"/>
          <w:lang w:val="es-ES"/>
        </w:rPr>
        <w:t xml:space="preserve"> </w:t>
      </w:r>
      <w:r w:rsidRPr="00E6597C">
        <w:rPr>
          <w:rFonts w:ascii="GHEA Grapalat" w:hAnsi="GHEA Grapalat" w:cs="Sylfaen"/>
          <w:sz w:val="20"/>
        </w:rPr>
        <w:t>բաժնետոմսերի</w:t>
      </w:r>
      <w:r w:rsidRPr="00E6597C">
        <w:rPr>
          <w:rFonts w:ascii="GHEA Grapalat" w:hAnsi="GHEA Grapalat" w:cs="Sylfaen"/>
          <w:sz w:val="20"/>
          <w:lang w:val="es-ES"/>
        </w:rPr>
        <w:t xml:space="preserve"> (</w:t>
      </w:r>
      <w:r w:rsidRPr="00E6597C">
        <w:rPr>
          <w:rFonts w:ascii="GHEA Grapalat" w:hAnsi="GHEA Grapalat" w:cs="Sylfaen"/>
          <w:sz w:val="20"/>
        </w:rPr>
        <w:t>բաժնեմասերի</w:t>
      </w:r>
      <w:r w:rsidRPr="00E6597C">
        <w:rPr>
          <w:rFonts w:ascii="GHEA Grapalat" w:hAnsi="GHEA Grapalat" w:cs="Sylfaen"/>
          <w:sz w:val="20"/>
          <w:lang w:val="es-ES"/>
        </w:rPr>
        <w:t xml:space="preserve">, </w:t>
      </w:r>
      <w:r w:rsidRPr="00E6597C">
        <w:rPr>
          <w:rFonts w:ascii="GHEA Grapalat" w:hAnsi="GHEA Grapalat" w:cs="Sylfaen"/>
          <w:sz w:val="20"/>
        </w:rPr>
        <w:t>փայերի</w:t>
      </w:r>
      <w:r w:rsidRPr="00E6597C">
        <w:rPr>
          <w:rFonts w:ascii="GHEA Grapalat" w:hAnsi="GHEA Grapalat" w:cs="Sylfaen"/>
          <w:sz w:val="20"/>
          <w:lang w:val="es-ES"/>
        </w:rPr>
        <w:t xml:space="preserve">) </w:t>
      </w:r>
      <w:r w:rsidRPr="00E6597C">
        <w:rPr>
          <w:rFonts w:ascii="GHEA Grapalat" w:hAnsi="GHEA Grapalat" w:cs="Sylfaen"/>
          <w:sz w:val="20"/>
        </w:rPr>
        <w:t>ավել</w:t>
      </w:r>
      <w:r w:rsidRPr="00E6597C">
        <w:rPr>
          <w:rFonts w:ascii="GHEA Grapalat" w:hAnsi="GHEA Grapalat" w:cs="Sylfaen"/>
          <w:sz w:val="20"/>
          <w:lang w:val="es-ES"/>
        </w:rPr>
        <w:t xml:space="preserve"> </w:t>
      </w:r>
      <w:r w:rsidRPr="00E6597C">
        <w:rPr>
          <w:rFonts w:ascii="GHEA Grapalat" w:hAnsi="GHEA Grapalat" w:cs="Sylfaen"/>
          <w:sz w:val="20"/>
        </w:rPr>
        <w:t>քան</w:t>
      </w:r>
      <w:r w:rsidRPr="00E6597C">
        <w:rPr>
          <w:rFonts w:ascii="GHEA Grapalat" w:hAnsi="GHEA Grapalat" w:cs="Sylfaen"/>
          <w:sz w:val="20"/>
          <w:lang w:val="es-ES"/>
        </w:rPr>
        <w:t xml:space="preserve"> </w:t>
      </w:r>
      <w:r w:rsidRPr="00E6597C">
        <w:rPr>
          <w:rFonts w:ascii="GHEA Grapalat" w:hAnsi="GHEA Grapalat" w:cs="Sylfaen"/>
          <w:sz w:val="20"/>
        </w:rPr>
        <w:t>տաս</w:t>
      </w:r>
      <w:r w:rsidRPr="00E6597C">
        <w:rPr>
          <w:rFonts w:ascii="GHEA Grapalat" w:hAnsi="GHEA Grapalat" w:cs="Sylfaen"/>
          <w:sz w:val="20"/>
          <w:lang w:val="es-ES"/>
        </w:rPr>
        <w:t xml:space="preserve"> </w:t>
      </w:r>
      <w:r w:rsidRPr="00E6597C">
        <w:rPr>
          <w:rFonts w:ascii="GHEA Grapalat" w:hAnsi="GHEA Grapalat" w:cs="Sylfaen"/>
          <w:sz w:val="20"/>
        </w:rPr>
        <w:t>տոկոսը</w:t>
      </w:r>
      <w:r w:rsidRPr="00E6597C">
        <w:rPr>
          <w:rFonts w:ascii="GHEA Grapalat" w:hAnsi="GHEA Grapalat" w:cs="Sylfaen"/>
          <w:sz w:val="20"/>
          <w:lang w:val="es-ES"/>
        </w:rPr>
        <w:t xml:space="preserve">, </w:t>
      </w:r>
      <w:r w:rsidRPr="00E6597C">
        <w:rPr>
          <w:rFonts w:ascii="GHEA Grapalat" w:hAnsi="GHEA Grapalat" w:cs="Sylfaen"/>
          <w:sz w:val="20"/>
        </w:rPr>
        <w:t>ներառյալ</w:t>
      </w:r>
      <w:r w:rsidRPr="00E6597C">
        <w:rPr>
          <w:rFonts w:ascii="GHEA Grapalat" w:hAnsi="GHEA Grapalat" w:cs="Sylfaen"/>
          <w:sz w:val="20"/>
          <w:lang w:val="es-ES"/>
        </w:rPr>
        <w:t xml:space="preserve"> </w:t>
      </w:r>
      <w:r w:rsidRPr="00E6597C">
        <w:rPr>
          <w:rFonts w:ascii="GHEA Grapalat" w:hAnsi="GHEA Grapalat" w:cs="Sylfaen"/>
          <w:sz w:val="20"/>
        </w:rPr>
        <w:t>ըստ</w:t>
      </w:r>
      <w:r w:rsidRPr="00E6597C">
        <w:rPr>
          <w:rFonts w:ascii="GHEA Grapalat" w:hAnsi="GHEA Grapalat" w:cs="Sylfaen"/>
          <w:sz w:val="20"/>
          <w:lang w:val="es-ES"/>
        </w:rPr>
        <w:t xml:space="preserve"> </w:t>
      </w:r>
      <w:r w:rsidRPr="00E6597C">
        <w:rPr>
          <w:rFonts w:ascii="GHEA Grapalat" w:hAnsi="GHEA Grapalat" w:cs="Sylfaen"/>
          <w:sz w:val="20"/>
        </w:rPr>
        <w:t>ներկայացնողի</w:t>
      </w:r>
      <w:r w:rsidRPr="00E6597C">
        <w:rPr>
          <w:rFonts w:ascii="GHEA Grapalat" w:hAnsi="GHEA Grapalat" w:cs="Sylfaen"/>
          <w:sz w:val="20"/>
          <w:lang w:val="es-ES"/>
        </w:rPr>
        <w:t xml:space="preserve"> </w:t>
      </w:r>
      <w:r w:rsidRPr="00E6597C">
        <w:rPr>
          <w:rFonts w:ascii="GHEA Grapalat" w:hAnsi="GHEA Grapalat" w:cs="Sylfaen"/>
          <w:sz w:val="20"/>
        </w:rPr>
        <w:t>բաժնետոմսերը</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այն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lang w:val="es-ES"/>
        </w:rPr>
        <w:lastRenderedPageBreak/>
        <w:t>(</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իրավունք</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նշանակելու</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ազատելու</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գործադիր</w:t>
      </w:r>
      <w:r w:rsidRPr="00E6597C">
        <w:rPr>
          <w:rFonts w:ascii="GHEA Grapalat" w:hAnsi="GHEA Grapalat" w:cs="Sylfaen"/>
          <w:sz w:val="20"/>
          <w:lang w:val="es-ES"/>
        </w:rPr>
        <w:t xml:space="preserve"> </w:t>
      </w:r>
      <w:r w:rsidRPr="00E6597C">
        <w:rPr>
          <w:rFonts w:ascii="GHEA Grapalat" w:hAnsi="GHEA Grapalat" w:cs="Sylfaen"/>
          <w:sz w:val="20"/>
        </w:rPr>
        <w:t>մարմնի</w:t>
      </w:r>
      <w:r w:rsidRPr="00E6597C">
        <w:rPr>
          <w:rFonts w:ascii="GHEA Grapalat" w:hAnsi="GHEA Grapalat" w:cs="Sylfaen"/>
          <w:sz w:val="20"/>
          <w:lang w:val="es-ES"/>
        </w:rPr>
        <w:t xml:space="preserve"> </w:t>
      </w:r>
      <w:r w:rsidRPr="00E6597C">
        <w:rPr>
          <w:rFonts w:ascii="GHEA Grapalat" w:hAnsi="GHEA Grapalat" w:cs="Sylfaen"/>
          <w:sz w:val="20"/>
        </w:rPr>
        <w:t>անդամներին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ստանում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իրականացվող</w:t>
      </w:r>
      <w:r w:rsidRPr="00E6597C">
        <w:rPr>
          <w:rFonts w:ascii="GHEA Grapalat" w:hAnsi="GHEA Grapalat" w:cs="Sylfaen"/>
          <w:sz w:val="20"/>
          <w:lang w:val="es-ES"/>
        </w:rPr>
        <w:t xml:space="preserve"> </w:t>
      </w:r>
      <w:r w:rsidRPr="00E6597C">
        <w:rPr>
          <w:rFonts w:ascii="GHEA Grapalat" w:hAnsi="GHEA Grapalat" w:cs="Sylfaen"/>
          <w:sz w:val="20"/>
        </w:rPr>
        <w:t>ձեռնարկատիրական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գործունեության</w:t>
      </w:r>
      <w:r w:rsidRPr="00E6597C">
        <w:rPr>
          <w:rFonts w:ascii="GHEA Grapalat" w:hAnsi="GHEA Grapalat" w:cs="Sylfaen"/>
          <w:sz w:val="20"/>
          <w:lang w:val="es-ES"/>
        </w:rPr>
        <w:t xml:space="preserve"> </w:t>
      </w:r>
      <w:r w:rsidRPr="00E6597C">
        <w:rPr>
          <w:rFonts w:ascii="GHEA Grapalat" w:hAnsi="GHEA Grapalat" w:cs="Sylfaen"/>
          <w:sz w:val="20"/>
        </w:rPr>
        <w:t>արդյունքում</w:t>
      </w:r>
      <w:r w:rsidRPr="00E6597C">
        <w:rPr>
          <w:rFonts w:ascii="GHEA Grapalat" w:hAnsi="GHEA Grapalat" w:cs="Sylfaen"/>
          <w:sz w:val="20"/>
          <w:lang w:val="es-ES"/>
        </w:rPr>
        <w:t xml:space="preserve"> </w:t>
      </w:r>
      <w:r w:rsidRPr="00E6597C">
        <w:rPr>
          <w:rFonts w:ascii="GHEA Grapalat" w:hAnsi="GHEA Grapalat" w:cs="Sylfaen"/>
          <w:sz w:val="20"/>
        </w:rPr>
        <w:t>ստացված</w:t>
      </w:r>
      <w:r w:rsidRPr="00E6597C">
        <w:rPr>
          <w:rFonts w:ascii="GHEA Grapalat" w:hAnsi="GHEA Grapalat" w:cs="Sylfaen"/>
          <w:sz w:val="20"/>
          <w:lang w:val="es-ES"/>
        </w:rPr>
        <w:t xml:space="preserve"> </w:t>
      </w:r>
      <w:r w:rsidRPr="00E6597C">
        <w:rPr>
          <w:rFonts w:ascii="GHEA Grapalat" w:hAnsi="GHEA Grapalat" w:cs="Sylfaen"/>
          <w:sz w:val="20"/>
        </w:rPr>
        <w:t>շահույթի</w:t>
      </w:r>
      <w:r w:rsidRPr="00E6597C">
        <w:rPr>
          <w:rFonts w:ascii="GHEA Grapalat" w:hAnsi="GHEA Grapalat" w:cs="Sylfaen"/>
          <w:sz w:val="20"/>
          <w:lang w:val="es-ES"/>
        </w:rPr>
        <w:t xml:space="preserve"> </w:t>
      </w:r>
      <w:r w:rsidRPr="00E6597C">
        <w:rPr>
          <w:rFonts w:ascii="GHEA Grapalat" w:hAnsi="GHEA Grapalat" w:cs="Sylfaen"/>
          <w:sz w:val="20"/>
        </w:rPr>
        <w:t>տասնհինգ</w:t>
      </w:r>
      <w:r w:rsidRPr="00E6597C">
        <w:rPr>
          <w:rFonts w:ascii="GHEA Grapalat" w:hAnsi="GHEA Grapalat" w:cs="Sylfaen"/>
          <w:sz w:val="20"/>
          <w:lang w:val="es-ES"/>
        </w:rPr>
        <w:t xml:space="preserve"> </w:t>
      </w:r>
      <w:r w:rsidRPr="00E6597C">
        <w:rPr>
          <w:rFonts w:ascii="GHEA Grapalat" w:hAnsi="GHEA Grapalat" w:cs="Sylfaen"/>
          <w:sz w:val="20"/>
        </w:rPr>
        <w:t>տոկոսից</w:t>
      </w:r>
      <w:r w:rsidRPr="00E6597C">
        <w:rPr>
          <w:rFonts w:ascii="GHEA Grapalat" w:hAnsi="GHEA Grapalat" w:cs="Sylfaen"/>
          <w:sz w:val="20"/>
          <w:lang w:val="es-ES"/>
        </w:rPr>
        <w:t xml:space="preserve"> </w:t>
      </w:r>
      <w:r w:rsidRPr="00E6597C">
        <w:rPr>
          <w:rFonts w:ascii="GHEA Grapalat" w:hAnsi="GHEA Grapalat" w:cs="Sylfaen"/>
          <w:sz w:val="20"/>
        </w:rPr>
        <w:t>ավելին</w:t>
      </w:r>
      <w:r w:rsidRPr="00E6597C">
        <w:rPr>
          <w:rFonts w:ascii="GHEA Grapalat" w:hAnsi="GHEA Grapalat" w:cs="Sylfaen"/>
          <w:sz w:val="20"/>
          <w:lang w:val="es-ES"/>
        </w:rPr>
        <w:t xml:space="preserve"> (</w:t>
      </w:r>
      <w:r w:rsidRPr="00E6597C">
        <w:rPr>
          <w:rFonts w:ascii="GHEA Grapalat" w:hAnsi="GHEA Grapalat" w:cs="Sylfaen"/>
          <w:sz w:val="20"/>
        </w:rPr>
        <w:t>իրական</w:t>
      </w:r>
      <w:r w:rsidRPr="00E6597C">
        <w:rPr>
          <w:rFonts w:ascii="GHEA Grapalat" w:hAnsi="GHEA Grapalat" w:cs="Sylfaen"/>
          <w:sz w:val="20"/>
          <w:lang w:val="es-ES"/>
        </w:rPr>
        <w:t xml:space="preserve"> </w:t>
      </w:r>
      <w:r w:rsidRPr="00E6597C">
        <w:rPr>
          <w:rFonts w:ascii="GHEA Grapalat" w:hAnsi="GHEA Grapalat" w:cs="Sylfaen"/>
          <w:sz w:val="20"/>
        </w:rPr>
        <w:t>շահառուներ</w:t>
      </w:r>
      <w:r w:rsidRPr="00E6597C">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8525B2" w:rsidTr="00CE3A99">
        <w:trPr>
          <w:jc w:val="center"/>
        </w:trPr>
        <w:tc>
          <w:tcPr>
            <w:tcW w:w="2570" w:type="dxa"/>
            <w:vAlign w:val="center"/>
          </w:tcPr>
          <w:p w:rsidR="00CE3A99" w:rsidRPr="00E6597C" w:rsidRDefault="00CE3A99" w:rsidP="001635B8">
            <w:pPr>
              <w:pStyle w:val="31"/>
              <w:spacing w:line="240" w:lineRule="auto"/>
              <w:ind w:firstLine="0"/>
              <w:jc w:val="center"/>
              <w:rPr>
                <w:rFonts w:ascii="GHEA Grapalat" w:hAnsi="GHEA Grapalat"/>
                <w:sz w:val="28"/>
                <w:vertAlign w:val="superscript"/>
                <w:lang w:val="es-ES"/>
              </w:rPr>
            </w:pPr>
            <w:r w:rsidRPr="00E6597C">
              <w:rPr>
                <w:rFonts w:ascii="GHEA Grapalat" w:hAnsi="GHEA Grapalat"/>
                <w:sz w:val="28"/>
                <w:vertAlign w:val="superscript"/>
              </w:rPr>
              <w:t>Անունը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Ազգանունը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Հայրանունը</w:t>
            </w: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8"/>
                <w:vertAlign w:val="superscript"/>
                <w:lang w:val="es-ES"/>
              </w:rPr>
            </w:pPr>
            <w:r w:rsidRPr="00E6597C">
              <w:rPr>
                <w:rFonts w:ascii="GHEA Grapalat" w:hAnsi="GHEA Grapalat"/>
                <w:sz w:val="28"/>
                <w:vertAlign w:val="superscript"/>
              </w:rPr>
              <w:t>ՀՀ</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նույնականացման</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քարտի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անձնագրի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ՀՀ</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և</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c>
          <w:tcPr>
            <w:tcW w:w="3370" w:type="dxa"/>
          </w:tcPr>
          <w:p w:rsidR="00CE3A99" w:rsidRPr="00E6597C" w:rsidRDefault="00CE3A99" w:rsidP="001635B8">
            <w:pPr>
              <w:pStyle w:val="31"/>
              <w:spacing w:line="240" w:lineRule="auto"/>
              <w:ind w:firstLine="0"/>
              <w:jc w:val="center"/>
              <w:rPr>
                <w:rFonts w:ascii="GHEA Grapalat" w:hAnsi="GHEA Grapalat"/>
                <w:sz w:val="28"/>
                <w:vertAlign w:val="superscript"/>
                <w:lang w:val="es-ES"/>
              </w:rPr>
            </w:pPr>
            <w:r w:rsidRPr="00E6597C">
              <w:rPr>
                <w:rFonts w:ascii="GHEA Grapalat" w:hAnsi="GHEA Grapalat"/>
                <w:sz w:val="28"/>
                <w:vertAlign w:val="superscript"/>
              </w:rPr>
              <w:t>Օտարերկրյա</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համապատասխան</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երկրի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և</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r>
      <w:tr w:rsidR="00CE3A99" w:rsidRPr="008525B2" w:rsidTr="00CE3A99">
        <w:trPr>
          <w:jc w:val="center"/>
        </w:trPr>
        <w:tc>
          <w:tcPr>
            <w:tcW w:w="2570" w:type="dxa"/>
            <w:vAlign w:val="center"/>
          </w:tcPr>
          <w:p w:rsidR="00CE3A99" w:rsidRPr="00E6597C"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r>
      <w:tr w:rsidR="00CE3A99" w:rsidRPr="008525B2" w:rsidTr="00CE3A99">
        <w:trPr>
          <w:jc w:val="center"/>
        </w:trPr>
        <w:tc>
          <w:tcPr>
            <w:tcW w:w="257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r>
      <w:tr w:rsidR="00CE3A99" w:rsidRPr="008525B2" w:rsidTr="00CE3A99">
        <w:trPr>
          <w:jc w:val="center"/>
        </w:trPr>
        <w:tc>
          <w:tcPr>
            <w:tcW w:w="257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r>
    </w:tbl>
    <w:p w:rsidR="006C3873" w:rsidRPr="00E6597C" w:rsidRDefault="006C3873" w:rsidP="006C3873">
      <w:pPr>
        <w:jc w:val="right"/>
        <w:rPr>
          <w:rFonts w:ascii="GHEA Grapalat" w:hAnsi="GHEA Grapalat"/>
          <w:sz w:val="10"/>
          <w:szCs w:val="10"/>
          <w:lang w:val="es-ES"/>
        </w:rPr>
      </w:pPr>
    </w:p>
    <w:p w:rsidR="002E11D1" w:rsidRPr="00E6597C" w:rsidRDefault="00E97AB0" w:rsidP="00CE3A99">
      <w:pPr>
        <w:ind w:firstLine="708"/>
        <w:jc w:val="both"/>
        <w:rPr>
          <w:rFonts w:ascii="GHEA Grapalat" w:hAnsi="GHEA Grapalat"/>
          <w:sz w:val="20"/>
          <w:lang w:val="es-ES"/>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2E11D1" w:rsidRPr="00E6597C" w:rsidRDefault="002E11D1"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E6597C" w:rsidRDefault="00B2572B" w:rsidP="00EF3662">
      <w:pPr>
        <w:jc w:val="both"/>
        <w:rPr>
          <w:rFonts w:ascii="GHEA Grapalat" w:hAnsi="GHEA Grapalat" w:cs="Arial"/>
          <w:sz w:val="20"/>
          <w:vertAlign w:val="superscript"/>
          <w:lang w:val="es-ES"/>
        </w:rPr>
      </w:pPr>
    </w:p>
    <w:p w:rsidR="00B2572B" w:rsidRPr="00E6597C" w:rsidRDefault="00B2572B" w:rsidP="00EF3662">
      <w:pPr>
        <w:jc w:val="both"/>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10"/>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B2572B" w:rsidRPr="00E6597C" w:rsidRDefault="00B2572B" w:rsidP="00EF3662">
      <w:pPr>
        <w:pStyle w:val="31"/>
        <w:spacing w:line="240" w:lineRule="auto"/>
        <w:jc w:val="right"/>
        <w:rPr>
          <w:rFonts w:ascii="GHEA Grapalat" w:hAnsi="GHEA Grapalat"/>
          <w:b/>
          <w:lang w:val="hy-AM"/>
        </w:rPr>
      </w:pPr>
    </w:p>
    <w:p w:rsidR="00B2572B" w:rsidRPr="00E6597C" w:rsidRDefault="00B2572B" w:rsidP="00EF3662">
      <w:pPr>
        <w:pStyle w:val="31"/>
        <w:spacing w:line="240" w:lineRule="auto"/>
        <w:jc w:val="right"/>
        <w:rPr>
          <w:rFonts w:ascii="GHEA Grapalat" w:hAnsi="GHEA Grapalat"/>
          <w:b/>
          <w:lang w:val="hy-AM"/>
        </w:rPr>
      </w:pPr>
    </w:p>
    <w:p w:rsidR="009B6A03" w:rsidRPr="00E6597C" w:rsidRDefault="00CE3A99" w:rsidP="009B6A03">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p>
    <w:p w:rsidR="00B2572B" w:rsidRPr="00E6597C" w:rsidRDefault="00B2572B" w:rsidP="000B1088">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C17843">
        <w:rPr>
          <w:rFonts w:ascii="GHEA Grapalat" w:hAnsi="GHEA Grapalat"/>
          <w:b/>
          <w:lang w:val="hy-AM"/>
        </w:rPr>
        <w:t>ԿՄՔՀ-ԳՀԱՇՁԲ-</w:t>
      </w:r>
      <w:r w:rsidR="008525B2">
        <w:rPr>
          <w:rFonts w:ascii="GHEA Grapalat" w:hAnsi="GHEA Grapalat"/>
          <w:b/>
          <w:lang w:val="hy-AM"/>
        </w:rPr>
        <w:t>20/05-1</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B2572B" w:rsidRPr="00E6597C" w:rsidRDefault="00E22B4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rsidR="00B2572B" w:rsidRPr="00E6597C" w:rsidRDefault="00B2572B" w:rsidP="00EF3662">
      <w:pPr>
        <w:rPr>
          <w:rFonts w:ascii="GHEA Grapalat" w:hAnsi="GHEA Grapalat"/>
          <w:lang w:val="hy-AM"/>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C17843">
        <w:rPr>
          <w:rFonts w:ascii="GHEA Grapalat" w:hAnsi="GHEA Grapalat" w:cs="Arial"/>
          <w:sz w:val="20"/>
          <w:szCs w:val="20"/>
          <w:lang w:val="es-ES"/>
        </w:rPr>
        <w:t>ԿՄՔՀ-ԳՀԱՇՁԲ-</w:t>
      </w:r>
      <w:r w:rsidR="008525B2">
        <w:rPr>
          <w:rFonts w:ascii="GHEA Grapalat" w:hAnsi="GHEA Grapalat" w:cs="Arial"/>
          <w:sz w:val="20"/>
          <w:szCs w:val="20"/>
          <w:lang w:val="es-ES"/>
        </w:rPr>
        <w:t>20/05-1</w:t>
      </w:r>
      <w:r w:rsidRPr="00E6597C">
        <w:rPr>
          <w:rFonts w:ascii="GHEA Grapalat" w:hAnsi="GHEA Grapalat" w:cs="Arial"/>
          <w:sz w:val="20"/>
          <w:szCs w:val="20"/>
          <w:lang w:val="es-ES"/>
        </w:rPr>
        <w:t xml:space="preserve">»* ծածկագրով </w:t>
      </w:r>
      <w:r w:rsidR="00E22B4A">
        <w:rPr>
          <w:rFonts w:ascii="GHEA Grapalat" w:hAnsi="GHEA Grapalat" w:cs="Arial"/>
          <w:sz w:val="20"/>
          <w:szCs w:val="20"/>
          <w:lang w:val="es-ES"/>
        </w:rPr>
        <w:t>գնանշման հարցման</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rsidR="00B2572B" w:rsidRPr="00E6597C" w:rsidRDefault="00B2572B" w:rsidP="00EF3662">
      <w:pPr>
        <w:ind w:firstLine="567"/>
        <w:jc w:val="both"/>
        <w:rPr>
          <w:rFonts w:ascii="GHEA Grapalat" w:hAnsi="GHEA Grapalat" w:cs="Arial"/>
        </w:rPr>
      </w:pPr>
      <w:bookmarkStart w:id="12" w:name="_Hlk23147299"/>
      <w:r w:rsidRPr="00E6597C">
        <w:rPr>
          <w:rFonts w:ascii="GHEA Grapalat" w:hAnsi="GHEA Grapalat" w:cs="Sylfaen"/>
          <w:vertAlign w:val="superscript"/>
          <w:lang w:val="hy-AM"/>
        </w:rPr>
        <w:t xml:space="preserve">                                                                                     մասնակցի անվանումը</w:t>
      </w:r>
    </w:p>
    <w:bookmarkEnd w:id="12"/>
    <w:p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8525B2"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8525B2"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8525B2"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rPr>
                <w:rFonts w:ascii="GHEA Grapalat" w:hAnsi="GHEA Grapalat"/>
                <w:lang w:val="es-ES"/>
              </w:rPr>
            </w:pPr>
          </w:p>
        </w:tc>
      </w:tr>
      <w:tr w:rsidR="0053699F" w:rsidRPr="008525B2"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rsidR="00B2572B" w:rsidRPr="00E6597C"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Կ. Տ.</w:t>
      </w:r>
      <w:r w:rsidRPr="00E6597C">
        <w:rPr>
          <w:rStyle w:val="af6"/>
          <w:rFonts w:ascii="GHEA Grapalat" w:hAnsi="GHEA Grapalat"/>
          <w:color w:val="FFFFFF"/>
          <w:sz w:val="20"/>
          <w:lang w:val="hy-AM"/>
        </w:rPr>
        <w:footnoteReference w:id="11"/>
      </w:r>
      <w:r w:rsidRPr="00E6597C">
        <w:rPr>
          <w:rFonts w:ascii="GHEA Grapalat" w:hAnsi="GHEA Grapalat"/>
          <w:sz w:val="20"/>
          <w:lang w:val="hy-AM"/>
        </w:rPr>
        <w:tab/>
      </w:r>
      <w:r w:rsidRPr="00E6597C">
        <w:rPr>
          <w:rFonts w:ascii="GHEA Grapalat" w:hAnsi="GHEA Grapalat"/>
          <w:sz w:val="20"/>
          <w:lang w:val="hy-AM"/>
        </w:rPr>
        <w:tab/>
        <w:t xml:space="preserve"> </w:t>
      </w:r>
    </w:p>
    <w:p w:rsidR="00B2572B" w:rsidRPr="00E6597C"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0B1088" w:rsidRPr="00E6597C" w:rsidDel="000B1088" w:rsidRDefault="000B1088" w:rsidP="000B1088">
      <w:pPr>
        <w:pStyle w:val="31"/>
        <w:spacing w:line="240" w:lineRule="auto"/>
        <w:jc w:val="right"/>
        <w:rPr>
          <w:rFonts w:ascii="GHEA Grapalat" w:hAnsi="GHEA Grapalat"/>
          <w:i/>
          <w:lang w:val="es-ES" w:eastAsia="ru-RU"/>
        </w:rPr>
      </w:pPr>
    </w:p>
    <w:p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C17843">
        <w:rPr>
          <w:rFonts w:ascii="GHEA Grapalat" w:hAnsi="GHEA Grapalat"/>
          <w:b/>
          <w:lang w:val="hy-AM"/>
        </w:rPr>
        <w:t>ԿՄՔՀ-ԳՀԱՇՁԲ-</w:t>
      </w:r>
      <w:r w:rsidR="008525B2">
        <w:rPr>
          <w:rFonts w:ascii="GHEA Grapalat" w:hAnsi="GHEA Grapalat"/>
          <w:b/>
          <w:lang w:val="hy-AM"/>
        </w:rPr>
        <w:t>20/05-1</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B2572B" w:rsidRPr="00E6597C" w:rsidRDefault="00E22B4A" w:rsidP="000B1088">
      <w:pPr>
        <w:pStyle w:val="31"/>
        <w:spacing w:line="240" w:lineRule="auto"/>
        <w:jc w:val="right"/>
        <w:rPr>
          <w:rFonts w:ascii="GHEA Grapalat" w:hAnsi="GHEA Grapalat" w:cs="Sylfaen"/>
          <w:b/>
          <w:lang w:val="hy-AM"/>
        </w:rPr>
      </w:pPr>
      <w:r>
        <w:rPr>
          <w:rFonts w:ascii="GHEA Grapalat" w:hAnsi="GHEA Grapalat" w:cs="Sylfaen"/>
          <w:b/>
          <w:lang w:val="hy-AM"/>
        </w:rPr>
        <w:lastRenderedPageBreak/>
        <w:t>գնանշման հարցման</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rsidR="001557AE" w:rsidRPr="00E6597C" w:rsidRDefault="001557AE" w:rsidP="000B1088">
      <w:pPr>
        <w:pStyle w:val="31"/>
        <w:spacing w:line="240" w:lineRule="auto"/>
        <w:jc w:val="right"/>
        <w:rPr>
          <w:rFonts w:ascii="GHEA Grapalat" w:hAnsi="GHEA Grapalat" w:cs="Sylfaen"/>
          <w:b/>
          <w:lang w:val="hy-AM"/>
        </w:rPr>
      </w:pPr>
    </w:p>
    <w:p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154FC" w:rsidRPr="004605D7" w:rsidRDefault="007154FC" w:rsidP="007154FC">
      <w:pPr>
        <w:pStyle w:val="af4"/>
        <w:shd w:val="clear" w:color="auto" w:fill="FFFFFF"/>
        <w:spacing w:before="0" w:beforeAutospacing="0" w:after="0" w:afterAutospacing="0"/>
        <w:ind w:firstLine="375"/>
        <w:rPr>
          <w:rStyle w:val="af5"/>
          <w:lang w:val="hy-AM"/>
        </w:rPr>
      </w:pPr>
    </w:p>
    <w:p w:rsidR="007154FC" w:rsidRPr="009B6A03"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9B6A03" w:rsidRPr="009B6A03">
        <w:rPr>
          <w:rFonts w:ascii="GHEA Grapalat" w:hAnsi="GHEA Grapalat" w:cs="Sylfaen"/>
          <w:sz w:val="20"/>
          <w:szCs w:val="20"/>
          <w:lang w:val="hy-AM"/>
        </w:rPr>
        <w:t>Քասախի համայնքապետարանի</w:t>
      </w:r>
    </w:p>
    <w:p w:rsidR="007154FC" w:rsidRPr="009B6A03"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B6A03" w:rsidRPr="009B6A03">
        <w:rPr>
          <w:rFonts w:ascii="GHEA Grapalat" w:hAnsi="GHEA Grapalat" w:cs="Sylfaen"/>
          <w:vertAlign w:val="superscript"/>
          <w:lang w:val="hy-AM"/>
        </w:rPr>
        <w:t>պատվիրատուի անվանումը</w:t>
      </w:r>
    </w:p>
    <w:p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9B6A03" w:rsidRPr="009B6A03">
        <w:rPr>
          <w:rFonts w:ascii="GHEA Grapalat" w:hAnsi="GHEA Grapalat"/>
          <w:sz w:val="20"/>
          <w:szCs w:val="20"/>
          <w:lang w:val="hy-AM"/>
        </w:rPr>
        <w:t>«</w:t>
      </w:r>
      <w:r w:rsidR="00C17843">
        <w:rPr>
          <w:rFonts w:ascii="GHEA Grapalat" w:hAnsi="GHEA Grapalat"/>
          <w:b/>
          <w:sz w:val="20"/>
          <w:szCs w:val="20"/>
          <w:lang w:val="hy-AM"/>
        </w:rPr>
        <w:t>ԿՄՔՀ-ԳՀԱՇՁԲ-</w:t>
      </w:r>
      <w:r w:rsidR="008525B2">
        <w:rPr>
          <w:rFonts w:ascii="GHEA Grapalat" w:hAnsi="GHEA Grapalat"/>
          <w:b/>
          <w:sz w:val="20"/>
          <w:szCs w:val="20"/>
          <w:lang w:val="hy-AM"/>
        </w:rPr>
        <w:t>20/05-1</w:t>
      </w:r>
      <w:r w:rsidR="009B6A03" w:rsidRPr="009B6A03">
        <w:rPr>
          <w:rFonts w:ascii="GHEA Grapalat" w:hAnsi="GHEA Grapalat"/>
          <w:sz w:val="20"/>
          <w:szCs w:val="20"/>
          <w:lang w:val="hy-AM"/>
        </w:rPr>
        <w:t>»</w:t>
      </w:r>
      <w:r w:rsidR="009E1525" w:rsidRPr="009B6A03">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B6A03" w:rsidRPr="009B6A03">
        <w:rPr>
          <w:rFonts w:cs="Sylfaen"/>
          <w:vertAlign w:val="superscript"/>
          <w:lang w:val="hy-AM"/>
        </w:rPr>
        <w:t xml:space="preserve">           </w:t>
      </w:r>
      <w:r w:rsidR="009E1525" w:rsidRPr="00E6597C">
        <w:rPr>
          <w:rFonts w:ascii="GHEA Grapalat" w:hAnsi="GHEA Grapalat" w:cs="Sylfaen"/>
          <w:vertAlign w:val="superscript"/>
          <w:lang w:val="hy-AM"/>
        </w:rPr>
        <w:t xml:space="preserve">ընթացակարգի ծածկագիրը </w:t>
      </w:r>
    </w:p>
    <w:p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(այսուհետ՝ պրիցիպալ)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244642" w:rsidRPr="004605D7">
        <w:rPr>
          <w:rStyle w:val="af5"/>
          <w:rFonts w:ascii="GHEA Grapalat" w:hAnsi="GHEA Grapalat"/>
          <w:b w:val="0"/>
          <w:bCs w:val="0"/>
          <w:sz w:val="20"/>
          <w:szCs w:val="20"/>
          <w:lang w:val="hy-AM"/>
        </w:rPr>
        <w:t>տասը</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 xml:space="preserve"> </w:t>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4605D7"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rsidR="000C0396" w:rsidRPr="00E6597C"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rsidR="000C0396" w:rsidRPr="004605D7" w:rsidRDefault="000C0396" w:rsidP="000C0396">
      <w:pPr>
        <w:pStyle w:val="af4"/>
        <w:shd w:val="clear" w:color="auto" w:fill="FFFFFF"/>
        <w:spacing w:before="0" w:beforeAutospacing="0" w:after="0" w:afterAutospacing="0"/>
        <w:jc w:val="both"/>
        <w:rPr>
          <w:rFonts w:ascii="GHEA Grapalat" w:hAnsi="GHEA Grapalat"/>
          <w:color w:val="000000"/>
          <w:sz w:val="20"/>
          <w:szCs w:val="20"/>
          <w:lang w:val="hy-AM"/>
        </w:rPr>
      </w:pPr>
      <w:r w:rsidRPr="004605D7">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p>
    <w:p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Pr="00E6597C"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1557AE" w:rsidRPr="00E6597C" w:rsidRDefault="001557AE" w:rsidP="009C370D">
      <w:pPr>
        <w:pStyle w:val="31"/>
        <w:spacing w:line="240" w:lineRule="auto"/>
        <w:jc w:val="center"/>
        <w:rPr>
          <w:rFonts w:ascii="GHEA Grapalat" w:hAnsi="GHEA Grapalat" w:cs="Arial"/>
          <w:b/>
          <w:lang w:val="hy-AM"/>
        </w:rPr>
      </w:pPr>
    </w:p>
    <w:p w:rsidR="00B2572B" w:rsidRPr="00E6597C" w:rsidRDefault="00B2572B" w:rsidP="00ED36CA">
      <w:pPr>
        <w:pStyle w:val="31"/>
        <w:spacing w:line="240" w:lineRule="auto"/>
        <w:jc w:val="right"/>
        <w:rPr>
          <w:rFonts w:ascii="GHEA Grapalat" w:hAnsi="GHEA Grapalat"/>
          <w:szCs w:val="24"/>
          <w:lang w:val="hy-AM"/>
        </w:rPr>
      </w:pPr>
    </w:p>
    <w:p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C17843">
        <w:rPr>
          <w:rFonts w:ascii="GHEA Grapalat" w:hAnsi="GHEA Grapalat"/>
          <w:b/>
          <w:lang w:val="hy-AM"/>
        </w:rPr>
        <w:t>ԿՄՔՀ-ԳՀԱՇՁԲ-</w:t>
      </w:r>
      <w:r w:rsidR="008525B2">
        <w:rPr>
          <w:rFonts w:ascii="GHEA Grapalat" w:hAnsi="GHEA Grapalat"/>
          <w:b/>
          <w:lang w:val="hy-AM"/>
        </w:rPr>
        <w:t>20/05-1</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9C370D" w:rsidRPr="00E6597C" w:rsidRDefault="00E22B4A" w:rsidP="009C370D">
      <w:pPr>
        <w:pStyle w:val="31"/>
        <w:spacing w:line="240" w:lineRule="auto"/>
        <w:jc w:val="right"/>
        <w:rPr>
          <w:rFonts w:ascii="GHEA Grapalat" w:hAnsi="GHEA Grapalat"/>
          <w:szCs w:val="24"/>
          <w:lang w:val="hy-AM"/>
        </w:rPr>
      </w:pPr>
      <w:r>
        <w:rPr>
          <w:rFonts w:ascii="GHEA Grapalat" w:hAnsi="GHEA Grapalat" w:cs="Sylfaen"/>
          <w:b/>
          <w:lang w:val="hy-AM"/>
        </w:rPr>
        <w:t>գնանշման հարցման</w:t>
      </w:r>
      <w:r w:rsidR="009C370D" w:rsidRPr="00E6597C">
        <w:rPr>
          <w:rFonts w:ascii="GHEA Grapalat" w:hAnsi="GHEA Grapalat" w:cs="Arial"/>
          <w:b/>
          <w:lang w:val="hy-AM"/>
        </w:rPr>
        <w:t xml:space="preserve"> </w:t>
      </w:r>
      <w:r w:rsidR="009C370D" w:rsidRPr="00E6597C">
        <w:rPr>
          <w:rFonts w:ascii="GHEA Grapalat" w:hAnsi="GHEA Grapalat" w:cs="Sylfaen"/>
          <w:b/>
          <w:lang w:val="hy-AM"/>
        </w:rPr>
        <w:t>հրավերի</w:t>
      </w: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9B6A03" w:rsidRPr="009B6A03" w:rsidRDefault="009B6A03" w:rsidP="009B6A03">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1.Սույն երաշխիքը (այսուհետ՝ երաշխիք) հանդիսանում է </w:t>
      </w:r>
      <w:r w:rsidRPr="009B6A03">
        <w:rPr>
          <w:rFonts w:ascii="GHEA Grapalat" w:hAnsi="GHEA Grapalat" w:cs="Sylfaen"/>
          <w:sz w:val="20"/>
          <w:szCs w:val="20"/>
          <w:lang w:val="hy-AM"/>
        </w:rPr>
        <w:t>Քասախի համայնքապետարանի</w:t>
      </w:r>
    </w:p>
    <w:p w:rsidR="009B6A03" w:rsidRPr="009B6A03" w:rsidRDefault="009B6A03" w:rsidP="009B6A03">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Pr="009B6A03">
        <w:rPr>
          <w:rFonts w:ascii="GHEA Grapalat" w:hAnsi="GHEA Grapalat" w:cs="Sylfaen"/>
          <w:vertAlign w:val="superscript"/>
          <w:lang w:val="hy-AM"/>
        </w:rPr>
        <w:t>պատվիրատուի անվանումը</w:t>
      </w:r>
    </w:p>
    <w:p w:rsidR="00091EBC" w:rsidRPr="00E6597C" w:rsidRDefault="009B6A03" w:rsidP="009B6A03">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9B6A03">
        <w:rPr>
          <w:rFonts w:ascii="GHEA Grapalat" w:hAnsi="GHEA Grapalat"/>
          <w:sz w:val="20"/>
          <w:szCs w:val="20"/>
          <w:lang w:val="hy-AM"/>
        </w:rPr>
        <w:t>«</w:t>
      </w:r>
      <w:r w:rsidR="00C17843">
        <w:rPr>
          <w:rFonts w:ascii="GHEA Grapalat" w:hAnsi="GHEA Grapalat"/>
          <w:b/>
          <w:sz w:val="20"/>
          <w:szCs w:val="20"/>
          <w:lang w:val="hy-AM"/>
        </w:rPr>
        <w:t>ԿՄՔՀ-ԳՀԱՇՁԲ-</w:t>
      </w:r>
      <w:r w:rsidR="008525B2">
        <w:rPr>
          <w:rFonts w:ascii="GHEA Grapalat" w:hAnsi="GHEA Grapalat"/>
          <w:b/>
          <w:sz w:val="20"/>
          <w:szCs w:val="20"/>
          <w:lang w:val="hy-AM"/>
        </w:rPr>
        <w:t>20/05-1</w:t>
      </w:r>
      <w:r w:rsidRPr="009B6A03">
        <w:rPr>
          <w:rFonts w:ascii="GHEA Grapalat" w:hAnsi="GHEA Grapalat"/>
          <w:sz w:val="20"/>
          <w:szCs w:val="20"/>
          <w:lang w:val="hy-AM"/>
        </w:rPr>
        <w:t>»</w:t>
      </w:r>
      <w:r w:rsidR="00091EBC" w:rsidRPr="004605D7">
        <w:rPr>
          <w:rStyle w:val="af5"/>
          <w:rFonts w:ascii="GHEA Grapalat" w:hAnsi="GHEA Grapalat"/>
          <w:b w:val="0"/>
          <w:bCs w:val="0"/>
          <w:sz w:val="20"/>
          <w:szCs w:val="20"/>
          <w:lang w:val="hy-AM"/>
        </w:rPr>
        <w:t>ծածկագրով կազմակերպված</w:t>
      </w:r>
      <w:r w:rsidR="00091EBC" w:rsidRPr="004605D7">
        <w:rPr>
          <w:rFonts w:cs="Sylfaen"/>
          <w:vertAlign w:val="superscript"/>
          <w:lang w:val="hy-AM"/>
        </w:rPr>
        <w:t xml:space="preserve">                       </w:t>
      </w:r>
      <w:r w:rsidR="00091EBC" w:rsidRPr="004605D7">
        <w:rPr>
          <w:rFonts w:cs="Sylfaen"/>
          <w:vertAlign w:val="superscript"/>
          <w:lang w:val="hy-AM"/>
        </w:rPr>
        <w:tab/>
      </w:r>
      <w:r w:rsidR="00091EBC" w:rsidRPr="004605D7">
        <w:rPr>
          <w:rFonts w:cs="Sylfaen"/>
          <w:vertAlign w:val="superscript"/>
          <w:lang w:val="hy-AM"/>
        </w:rPr>
        <w:tab/>
      </w:r>
      <w:r w:rsidR="00091EBC" w:rsidRPr="004605D7">
        <w:rPr>
          <w:rFonts w:cs="Sylfaen"/>
          <w:vertAlign w:val="superscript"/>
          <w:lang w:val="hy-AM"/>
        </w:rPr>
        <w:tab/>
      </w:r>
      <w:r w:rsidR="00091EBC" w:rsidRPr="004605D7">
        <w:rPr>
          <w:rFonts w:cs="Sylfaen"/>
          <w:vertAlign w:val="superscript"/>
          <w:lang w:val="hy-AM"/>
        </w:rPr>
        <w:tab/>
      </w:r>
      <w:r w:rsidR="00091EBC" w:rsidRPr="004605D7">
        <w:rPr>
          <w:rFonts w:cs="Sylfaen"/>
          <w:vertAlign w:val="superscript"/>
          <w:lang w:val="hy-AM"/>
        </w:rPr>
        <w:tab/>
      </w:r>
      <w:r w:rsidR="00091EBC" w:rsidRPr="004605D7">
        <w:rPr>
          <w:rFonts w:cs="Sylfaen"/>
          <w:vertAlign w:val="superscript"/>
          <w:lang w:val="hy-AM"/>
        </w:rPr>
        <w:tab/>
      </w:r>
      <w:r w:rsidRPr="009B6A03">
        <w:rPr>
          <w:rFonts w:cs="Sylfaen"/>
          <w:vertAlign w:val="superscript"/>
          <w:lang w:val="hy-AM"/>
        </w:rPr>
        <w:t xml:space="preserve">          </w:t>
      </w:r>
      <w:r w:rsidR="00091EBC" w:rsidRPr="00E6597C">
        <w:rPr>
          <w:rFonts w:ascii="GHEA Grapalat" w:hAnsi="GHEA Grapalat" w:cs="Sylfaen"/>
          <w:vertAlign w:val="superscript"/>
          <w:lang w:val="hy-AM"/>
        </w:rPr>
        <w:t xml:space="preserve">ընթացակարգի ծածկագիրը </w:t>
      </w:r>
    </w:p>
    <w:p w:rsidR="00F27778" w:rsidRPr="004605D7" w:rsidRDefault="00F27778"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կազմակերպված </w:t>
      </w:r>
      <w:r w:rsidR="00091EBC" w:rsidRPr="004605D7">
        <w:rPr>
          <w:rStyle w:val="af5"/>
          <w:rFonts w:ascii="GHEA Grapalat" w:hAnsi="GHEA Grapalat"/>
          <w:b w:val="0"/>
          <w:bCs w:val="0"/>
          <w:sz w:val="20"/>
          <w:szCs w:val="20"/>
          <w:lang w:val="hy-AM"/>
        </w:rPr>
        <w:t>գնման ընթացակարգի</w:t>
      </w:r>
      <w:r w:rsidRPr="004605D7">
        <w:rPr>
          <w:rStyle w:val="af5"/>
          <w:rFonts w:ascii="GHEA Grapalat" w:hAnsi="GHEA Grapalat"/>
          <w:b w:val="0"/>
          <w:bCs w:val="0"/>
          <w:sz w:val="20"/>
          <w:szCs w:val="20"/>
          <w:lang w:val="hy-AM"/>
        </w:rPr>
        <w:t xml:space="preserve"> արդյունքում</w:t>
      </w:r>
      <w:r w:rsidR="00091EBC" w:rsidRPr="004605D7">
        <w:rPr>
          <w:rStyle w:val="af5"/>
          <w:rFonts w:ascii="GHEA Grapalat" w:hAnsi="GHEA Grapalat"/>
          <w:b w:val="0"/>
          <w:bCs w:val="0"/>
          <w:sz w:val="20"/>
          <w:szCs w:val="20"/>
          <w:lang w:val="hy-AM"/>
        </w:rPr>
        <w:t xml:space="preserve"> </w:t>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lang w:val="hy-AM"/>
        </w:rPr>
        <w:t xml:space="preserve"> </w:t>
      </w:r>
    </w:p>
    <w:p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պրիցիպալ)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t xml:space="preserve">           </w:t>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558B9" w:rsidRPr="004605D7" w:rsidRDefault="00091EBC" w:rsidP="00A558B9">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բենեֆիցիարի </w:t>
      </w:r>
      <w:r w:rsidR="00A558B9" w:rsidRPr="004605D7">
        <w:rPr>
          <w:rFonts w:ascii="GHEA Grapalat" w:hAnsi="GHEA Grapalat"/>
          <w:color w:val="000000"/>
          <w:sz w:val="20"/>
          <w:szCs w:val="20"/>
          <w:lang w:val="hy-AM"/>
        </w:rPr>
        <w:t>և պրիցիպալի միջև</w:t>
      </w:r>
      <w:r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A558B9"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w:t>
      </w:r>
    </w:p>
    <w:p w:rsidR="00A558B9" w:rsidRPr="00E6597C" w:rsidRDefault="00A558B9" w:rsidP="00A558B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4605D7">
        <w:rPr>
          <w:rFonts w:ascii="GHEA Grapalat" w:hAnsi="GHEA Grapalat" w:cs="Sylfaen"/>
          <w:vertAlign w:val="superscript"/>
          <w:lang w:val="hy-AM"/>
        </w:rPr>
        <w:t xml:space="preserve">                         </w:t>
      </w:r>
      <w:bookmarkStart w:id="14" w:name="_Hlk23156026"/>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bookmarkEnd w:id="14"/>
    </w:p>
    <w:p w:rsidR="00A558B9" w:rsidRPr="004605D7" w:rsidRDefault="00091EBC" w:rsidP="00091EBC">
      <w:pPr>
        <w:pStyle w:val="af4"/>
        <w:shd w:val="clear" w:color="auto" w:fill="FFFFFF"/>
        <w:spacing w:before="0" w:beforeAutospacing="0" w:after="0" w:afterAutospacing="0"/>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ծածկագրով </w:t>
      </w:r>
      <w:r w:rsidR="00A558B9" w:rsidRPr="004605D7">
        <w:rPr>
          <w:rFonts w:ascii="GHEA Grapalat" w:hAnsi="GHEA Grapalat"/>
          <w:color w:val="000000"/>
          <w:sz w:val="20"/>
          <w:szCs w:val="20"/>
          <w:lang w:val="hy-AM"/>
        </w:rPr>
        <w:t xml:space="preserve">կնքված պայմանագիրն ուժի մեջ մտնելու օրվանից մինչև բենեֆիցիարի կողմից պայմանագրի կատարման արդյունքը ամբողջական ընդունվելու օրվան հաջորդող քսաներորդ </w:t>
      </w:r>
      <w:r w:rsidR="007B3D9D" w:rsidRPr="004605D7">
        <w:rPr>
          <w:rFonts w:ascii="GHEA Grapalat" w:hAnsi="GHEA Grapalat"/>
          <w:color w:val="000000"/>
          <w:sz w:val="20"/>
          <w:szCs w:val="20"/>
          <w:lang w:val="hy-AM"/>
        </w:rPr>
        <w:t xml:space="preserve">աշխատանքային օրը </w:t>
      </w:r>
      <w:r w:rsidR="00A558B9" w:rsidRPr="004605D7">
        <w:rPr>
          <w:rFonts w:ascii="GHEA Grapalat" w:hAnsi="GHEA Grapalat"/>
          <w:color w:val="000000"/>
          <w:sz w:val="20"/>
          <w:szCs w:val="20"/>
          <w:lang w:val="hy-AM"/>
        </w:rPr>
        <w:t>ներառյալ:</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հասցով գործող տեղեկագրում հրապարակած ծանուցումը.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9B6A03" w:rsidRPr="00E6597C" w:rsidRDefault="009C370D" w:rsidP="009B6A03">
      <w:pPr>
        <w:pStyle w:val="31"/>
        <w:spacing w:line="240" w:lineRule="auto"/>
        <w:jc w:val="right"/>
        <w:rPr>
          <w:rFonts w:ascii="GHEA Grapalat" w:hAnsi="GHEA Grapalat" w:cs="Sylfaen"/>
          <w:b/>
          <w:lang w:val="hy-AM"/>
        </w:rPr>
      </w:pPr>
      <w:r w:rsidRPr="00E6597C">
        <w:rPr>
          <w:rFonts w:ascii="GHEA Grapalat" w:hAnsi="GHEA Grapalat"/>
          <w:b/>
          <w:lang w:val="hy-AM"/>
        </w:rPr>
        <w:br w:type="page"/>
      </w:r>
      <w:r w:rsidR="009B6A03" w:rsidRPr="00E6597C">
        <w:rPr>
          <w:rFonts w:ascii="GHEA Grapalat" w:hAnsi="GHEA Grapalat" w:cs="Sylfaen"/>
          <w:b/>
          <w:lang w:val="hy-AM"/>
        </w:rPr>
        <w:lastRenderedPageBreak/>
        <w:t xml:space="preserve"> </w:t>
      </w:r>
    </w:p>
    <w:p w:rsidR="007862B1" w:rsidRPr="00E22B4A"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E22B4A">
        <w:rPr>
          <w:rFonts w:ascii="GHEA Grapalat" w:hAnsi="GHEA Grapalat" w:cs="Arial"/>
          <w:b/>
          <w:lang w:val="hy-AM"/>
        </w:rPr>
        <w:t>2</w:t>
      </w:r>
    </w:p>
    <w:p w:rsidR="007862B1" w:rsidRPr="00E6597C" w:rsidRDefault="007862B1" w:rsidP="007862B1">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C17843">
        <w:rPr>
          <w:rFonts w:ascii="GHEA Grapalat" w:hAnsi="GHEA Grapalat"/>
          <w:b/>
          <w:lang w:val="hy-AM"/>
        </w:rPr>
        <w:t>ԿՄՔՀ-ԳՀԱՇՁԲ-</w:t>
      </w:r>
      <w:r w:rsidR="008525B2">
        <w:rPr>
          <w:rFonts w:ascii="GHEA Grapalat" w:hAnsi="GHEA Grapalat"/>
          <w:b/>
          <w:lang w:val="hy-AM"/>
        </w:rPr>
        <w:t>20/05-1</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7862B1" w:rsidRPr="00E6597C" w:rsidRDefault="00E22B4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E6597C">
        <w:rPr>
          <w:rFonts w:ascii="GHEA Grapalat" w:hAnsi="GHEA Grapalat" w:cs="Arial"/>
          <w:b/>
          <w:lang w:val="hy-AM"/>
        </w:rPr>
        <w:t xml:space="preserve"> </w:t>
      </w:r>
      <w:r w:rsidR="007862B1" w:rsidRPr="00E6597C">
        <w:rPr>
          <w:rFonts w:ascii="GHEA Grapalat" w:hAnsi="GHEA Grapalat" w:cs="Sylfaen"/>
          <w:b/>
          <w:lang w:val="hy-AM"/>
        </w:rPr>
        <w:t>հրավերի</w:t>
      </w:r>
    </w:p>
    <w:p w:rsidR="007862B1" w:rsidRPr="00E6597C" w:rsidRDefault="007862B1" w:rsidP="007862B1">
      <w:pPr>
        <w:pStyle w:val="31"/>
        <w:spacing w:line="240" w:lineRule="auto"/>
        <w:jc w:val="right"/>
        <w:rPr>
          <w:rFonts w:ascii="GHEA Grapalat" w:hAnsi="GHEA Grapalat" w:cs="Sylfaen"/>
          <w:b/>
          <w:lang w:val="hy-AM"/>
        </w:rPr>
      </w:pPr>
    </w:p>
    <w:p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7862B1" w:rsidRPr="00E6597C" w:rsidRDefault="007862B1" w:rsidP="007862B1">
      <w:pPr>
        <w:rPr>
          <w:rFonts w:ascii="GHEA Grapalat" w:hAnsi="GHEA Grapalat" w:cs="GHEA Grapalat"/>
          <w:sz w:val="20"/>
          <w:szCs w:val="20"/>
          <w:lang w:val="hy-AM"/>
        </w:rPr>
      </w:pPr>
    </w:p>
    <w:p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E6597C" w:rsidRDefault="007862B1" w:rsidP="007862B1">
      <w:pPr>
        <w:ind w:firstLine="708"/>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7862B1" w:rsidRPr="00E6597C" w:rsidRDefault="009B6A03" w:rsidP="009B6A03">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w:t>
      </w:r>
      <w:r w:rsidR="007862B1" w:rsidRPr="00E6597C">
        <w:rPr>
          <w:rFonts w:ascii="GHEA Grapalat" w:hAnsi="GHEA Grapalat" w:cs="GHEA Grapalat"/>
          <w:sz w:val="20"/>
          <w:szCs w:val="20"/>
          <w:lang w:val="pt-BR"/>
        </w:rPr>
        <w:t xml:space="preserve">Ընկերությունը մասնակցում է </w:t>
      </w:r>
      <w:r w:rsidRPr="009B6A03">
        <w:rPr>
          <w:rFonts w:ascii="GHEA Grapalat" w:hAnsi="GHEA Grapalat"/>
          <w:sz w:val="20"/>
          <w:szCs w:val="20"/>
          <w:u w:val="single"/>
          <w:lang w:val="hy-AM"/>
        </w:rPr>
        <w:t>Քասախի համայնքապետարան</w:t>
      </w:r>
      <w:r w:rsidR="007862B1" w:rsidRPr="00E6597C">
        <w:rPr>
          <w:rFonts w:ascii="GHEA Grapalat" w:hAnsi="GHEA Grapalat" w:cs="GHEA Grapalat"/>
          <w:sz w:val="20"/>
          <w:szCs w:val="20"/>
          <w:lang w:val="pt-BR"/>
        </w:rPr>
        <w:t xml:space="preserve">*  (այսուհետ` Պատվիրատու) կողմից </w:t>
      </w:r>
    </w:p>
    <w:p w:rsidR="007862B1" w:rsidRPr="009B6A03" w:rsidRDefault="009B6A03" w:rsidP="009B6A03">
      <w:pPr>
        <w:ind w:left="426"/>
        <w:jc w:val="center"/>
        <w:rPr>
          <w:rFonts w:ascii="GHEA Grapalat" w:hAnsi="GHEA Grapalat" w:cs="GHEA Grapalat"/>
          <w:sz w:val="20"/>
          <w:szCs w:val="20"/>
          <w:vertAlign w:val="superscript"/>
          <w:lang w:val="pt-BR"/>
        </w:rPr>
      </w:pPr>
      <w:r w:rsidRPr="009B6A03">
        <w:rPr>
          <w:rFonts w:ascii="GHEA Grapalat" w:hAnsi="GHEA Grapalat" w:cs="GHEA Grapalat"/>
          <w:sz w:val="20"/>
          <w:szCs w:val="20"/>
          <w:vertAlign w:val="superscript"/>
          <w:lang w:val="pt-BR"/>
        </w:rPr>
        <w:t>Պատվիրատուի անվանումը</w:t>
      </w:r>
    </w:p>
    <w:p w:rsidR="007862B1" w:rsidRPr="00E6597C" w:rsidRDefault="009B6A03"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Կ</w:t>
      </w:r>
      <w:r w:rsidR="007862B1" w:rsidRPr="00E6597C">
        <w:rPr>
          <w:rFonts w:ascii="GHEA Grapalat" w:hAnsi="GHEA Grapalat" w:cs="GHEA Grapalat"/>
          <w:sz w:val="20"/>
          <w:szCs w:val="20"/>
          <w:lang w:val="pt-BR"/>
        </w:rPr>
        <w:t>ազմակերպված</w:t>
      </w:r>
      <w:r>
        <w:rPr>
          <w:rFonts w:ascii="GHEA Grapalat" w:hAnsi="GHEA Grapalat" w:cs="GHEA Grapalat"/>
          <w:sz w:val="20"/>
          <w:szCs w:val="20"/>
          <w:lang w:val="pt-BR"/>
        </w:rPr>
        <w:t>՝</w:t>
      </w:r>
      <w:r w:rsidRPr="009B6A03">
        <w:rPr>
          <w:rFonts w:ascii="GHEA Grapalat" w:hAnsi="GHEA Grapalat"/>
          <w:b/>
          <w:lang w:val="hy-AM"/>
        </w:rPr>
        <w:t xml:space="preserve"> </w:t>
      </w:r>
      <w:r w:rsidR="00C17843">
        <w:rPr>
          <w:rFonts w:ascii="GHEA Grapalat" w:hAnsi="GHEA Grapalat"/>
          <w:sz w:val="20"/>
          <w:szCs w:val="20"/>
          <w:u w:val="single"/>
          <w:lang w:val="hy-AM"/>
        </w:rPr>
        <w:t>ԿՄՔՀ-ԳՀԱՇՁԲ-</w:t>
      </w:r>
      <w:r w:rsidR="008525B2">
        <w:rPr>
          <w:rFonts w:ascii="GHEA Grapalat" w:hAnsi="GHEA Grapalat"/>
          <w:sz w:val="20"/>
          <w:szCs w:val="20"/>
          <w:u w:val="single"/>
          <w:lang w:val="hy-AM"/>
        </w:rPr>
        <w:t>20/05-1</w:t>
      </w:r>
      <w:r w:rsidR="007862B1" w:rsidRPr="00E6597C">
        <w:rPr>
          <w:rFonts w:ascii="GHEA Grapalat" w:hAnsi="GHEA Grapalat" w:cs="GHEA Grapalat"/>
          <w:sz w:val="20"/>
          <w:szCs w:val="20"/>
          <w:lang w:val="pt-BR"/>
        </w:rPr>
        <w:t>* ծածկագրով գնման ընթացակարգին:</w:t>
      </w:r>
    </w:p>
    <w:p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009B6A03">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E6597C" w:rsidRDefault="007862B1" w:rsidP="007862B1">
      <w:pPr>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E6597C" w:rsidRDefault="007862B1" w:rsidP="007862B1">
      <w:pPr>
        <w:ind w:firstLine="567"/>
        <w:jc w:val="both"/>
        <w:rPr>
          <w:rFonts w:ascii="GHEA Grapalat" w:hAnsi="GHEA Grapalat" w:cs="GHEA Grapalat"/>
          <w:sz w:val="20"/>
          <w:szCs w:val="20"/>
          <w:lang w:val="hy-AM"/>
        </w:rPr>
      </w:pPr>
    </w:p>
    <w:p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6E35C3" w:rsidRPr="00E6597C" w:rsidRDefault="006E35C3" w:rsidP="007862B1">
      <w:pPr>
        <w:jc w:val="both"/>
        <w:rPr>
          <w:rFonts w:ascii="GHEA Grapalat" w:hAnsi="GHEA Grapalat"/>
          <w:sz w:val="18"/>
          <w:szCs w:val="18"/>
          <w:u w:val="single"/>
          <w:vertAlign w:val="superscript"/>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rsidR="00334B2F" w:rsidRPr="00E6597C" w:rsidRDefault="00334B2F" w:rsidP="00334B2F">
      <w:pPr>
        <w:jc w:val="both"/>
        <w:rPr>
          <w:rFonts w:ascii="GHEA Grapalat" w:hAnsi="GHEA Grapalat"/>
          <w:sz w:val="20"/>
          <w:szCs w:val="20"/>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E35C3" w:rsidRPr="00E6597C" w:rsidRDefault="006E35C3" w:rsidP="007862B1">
      <w:pPr>
        <w:jc w:val="both"/>
        <w:rPr>
          <w:rFonts w:ascii="GHEA Grapalat" w:hAnsi="GHEA Grapalat"/>
          <w:sz w:val="18"/>
          <w:szCs w:val="18"/>
          <w:vertAlign w:val="superscript"/>
          <w:lang w:val="hy-AM"/>
        </w:rPr>
      </w:pPr>
    </w:p>
    <w:p w:rsidR="007862B1" w:rsidRPr="00E6597C" w:rsidRDefault="007862B1" w:rsidP="007862B1">
      <w:pPr>
        <w:jc w:val="both"/>
        <w:rPr>
          <w:rFonts w:ascii="GHEA Grapalat" w:hAnsi="GHEA Grapalat" w:cs="GHEA Grapalat"/>
          <w:i/>
          <w:sz w:val="18"/>
          <w:szCs w:val="18"/>
          <w:lang w:val="hy-AM"/>
        </w:rPr>
      </w:pPr>
    </w:p>
    <w:p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595213" w:rsidRPr="00E6597C" w:rsidRDefault="00595213" w:rsidP="00CB0ADE">
            <w:pPr>
              <w:jc w:val="center"/>
              <w:rPr>
                <w:rFonts w:ascii="GHEA Grapalat" w:hAnsi="GHEA Grapalat" w:cs="Arial"/>
                <w:bCs/>
                <w:i/>
                <w:sz w:val="20"/>
                <w:szCs w:val="20"/>
              </w:rPr>
            </w:pP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595213"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595213" w:rsidRPr="00E6597C" w:rsidRDefault="00595213" w:rsidP="00CB0ADE">
            <w:pPr>
              <w:rPr>
                <w:rFonts w:ascii="GHEA Grapalat" w:hAnsi="GHEA Grapalat" w:cs="Arial"/>
                <w:sz w:val="20"/>
                <w:szCs w:val="20"/>
              </w:rPr>
            </w:pPr>
          </w:p>
        </w:tc>
      </w:tr>
      <w:tr w:rsidR="00595213"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595213" w:rsidRPr="00E6597C" w:rsidRDefault="00595213" w:rsidP="00CB0ADE">
            <w:pPr>
              <w:rPr>
                <w:rFonts w:ascii="GHEA Grapalat" w:hAnsi="GHEA Grapalat" w:cs="Sylfaen"/>
                <w:sz w:val="20"/>
                <w:szCs w:val="20"/>
                <w:lang w:val="ru-RU"/>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595213" w:rsidRPr="00E6597C" w:rsidRDefault="00595213" w:rsidP="00CB0ADE">
            <w:pPr>
              <w:rPr>
                <w:rFonts w:ascii="GHEA Grapalat" w:hAnsi="GHEA Grapalat" w:cs="Sylfaen"/>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595213" w:rsidRPr="00E6597C" w:rsidRDefault="00595213" w:rsidP="00CB0ADE">
            <w:pPr>
              <w:jc w:val="right"/>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right"/>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595213" w:rsidRPr="00E6597C" w:rsidRDefault="00595213" w:rsidP="00CB0ADE">
            <w:pPr>
              <w:jc w:val="right"/>
              <w:rPr>
                <w:rFonts w:ascii="GHEA Grapalat" w:hAnsi="GHEA Grapalat" w:cs="Sylfaen"/>
                <w:sz w:val="20"/>
                <w:szCs w:val="20"/>
              </w:rPr>
            </w:pPr>
          </w:p>
        </w:tc>
      </w:tr>
      <w:tr w:rsidR="00595213"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595213" w:rsidRPr="00E6597C" w:rsidRDefault="00595213" w:rsidP="00CB0ADE">
            <w:pPr>
              <w:jc w:val="right"/>
              <w:rPr>
                <w:rFonts w:ascii="GHEA Grapalat" w:hAnsi="GHEA Grapalat" w:cs="Arial"/>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595213" w:rsidRPr="00E6597C" w:rsidRDefault="00595213" w:rsidP="00CB0ADE">
            <w:pPr>
              <w:rPr>
                <w:rFonts w:ascii="GHEA Grapalat" w:hAnsi="GHEA Grapalat" w:cs="Sylfaen"/>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Arial"/>
                <w:sz w:val="20"/>
                <w:szCs w:val="20"/>
              </w:rPr>
            </w:pPr>
          </w:p>
        </w:tc>
      </w:tr>
    </w:tbl>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8525B2"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8525B2"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8525B2"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8525B2"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r>
      <w:tr w:rsidR="00631658" w:rsidRPr="008525B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bl>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rPr>
          <w:rFonts w:ascii="GHEA Grapalat" w:hAnsi="GHEA Grapalat"/>
        </w:rPr>
      </w:pPr>
    </w:p>
    <w:p w:rsidR="00091EBC" w:rsidRPr="004605D7" w:rsidRDefault="00091EBC" w:rsidP="00091EBC">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rsidR="00091EBC" w:rsidRPr="00E6597C" w:rsidRDefault="00091EBC" w:rsidP="00091EB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C17843">
        <w:rPr>
          <w:rFonts w:ascii="GHEA Grapalat" w:hAnsi="GHEA Grapalat"/>
          <w:b/>
          <w:lang w:val="hy-AM"/>
        </w:rPr>
        <w:t>ԿՄՔՀ-ԳՀԱՇՁԲ-</w:t>
      </w:r>
      <w:r w:rsidR="008525B2">
        <w:rPr>
          <w:rFonts w:ascii="GHEA Grapalat" w:hAnsi="GHEA Grapalat"/>
          <w:b/>
          <w:lang w:val="hy-AM"/>
        </w:rPr>
        <w:t>20/05-1</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091EBC" w:rsidRPr="00E6597C" w:rsidRDefault="00E22B4A" w:rsidP="00091EB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E6597C">
        <w:rPr>
          <w:rFonts w:ascii="GHEA Grapalat" w:hAnsi="GHEA Grapalat" w:cs="Arial"/>
          <w:b/>
          <w:lang w:val="hy-AM"/>
        </w:rPr>
        <w:t xml:space="preserve"> </w:t>
      </w:r>
      <w:r w:rsidR="00091EBC" w:rsidRPr="00E6597C">
        <w:rPr>
          <w:rFonts w:ascii="GHEA Grapalat" w:hAnsi="GHEA Grapalat" w:cs="Sylfaen"/>
          <w:b/>
          <w:lang w:val="hy-AM"/>
        </w:rPr>
        <w:t>հրավերի</w:t>
      </w:r>
    </w:p>
    <w:p w:rsidR="00091EBC" w:rsidRPr="00E6597C" w:rsidRDefault="00091EBC" w:rsidP="00091EBC">
      <w:pPr>
        <w:pStyle w:val="31"/>
        <w:spacing w:line="240" w:lineRule="auto"/>
        <w:jc w:val="right"/>
        <w:rPr>
          <w:rFonts w:ascii="GHEA Grapalat" w:hAnsi="GHEA Grapalat" w:cs="Sylfaen"/>
          <w:b/>
          <w:lang w:val="hy-AM"/>
        </w:rPr>
      </w:pP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091EBC" w:rsidRPr="009B6A03"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9B6A03" w:rsidRPr="009B6A03">
        <w:rPr>
          <w:rStyle w:val="af5"/>
          <w:rFonts w:ascii="GHEA Grapalat" w:hAnsi="GHEA Grapalat"/>
          <w:b w:val="0"/>
          <w:bCs w:val="0"/>
          <w:sz w:val="20"/>
          <w:szCs w:val="20"/>
          <w:u w:val="single"/>
          <w:lang w:val="hy-AM"/>
        </w:rPr>
        <w:t>Քասախի համայնքապետարանի</w:t>
      </w:r>
    </w:p>
    <w:p w:rsidR="00091EBC" w:rsidRPr="00E6597C" w:rsidRDefault="009B6A03"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 </w:t>
      </w:r>
      <w:r w:rsidR="00091EBC" w:rsidRPr="004605D7">
        <w:rPr>
          <w:rStyle w:val="af5"/>
          <w:rFonts w:ascii="GHEA Grapalat" w:hAnsi="GHEA Grapalat"/>
          <w:b w:val="0"/>
          <w:bCs w:val="0"/>
          <w:sz w:val="20"/>
          <w:szCs w:val="20"/>
          <w:lang w:val="hy-AM"/>
        </w:rPr>
        <w:t xml:space="preserve">(այսուհետ՝ բենեֆիցիար) և </w:t>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u w:val="single"/>
          <w:lang w:val="hy-AM"/>
        </w:rPr>
        <w:tab/>
      </w:r>
      <w:r w:rsidR="00091EBC" w:rsidRPr="004605D7">
        <w:rPr>
          <w:rStyle w:val="af5"/>
          <w:rFonts w:ascii="GHEA Grapalat" w:hAnsi="GHEA Grapalat"/>
          <w:b w:val="0"/>
          <w:bCs w:val="0"/>
          <w:sz w:val="20"/>
          <w:szCs w:val="20"/>
          <w:lang w:val="hy-AM"/>
        </w:rPr>
        <w:t xml:space="preserve"> միջև </w:t>
      </w:r>
      <w:r w:rsidR="00091EBC" w:rsidRPr="004605D7">
        <w:rPr>
          <w:rFonts w:cs="Sylfaen"/>
          <w:vertAlign w:val="superscript"/>
          <w:lang w:val="hy-AM"/>
        </w:rPr>
        <w:t xml:space="preserve">                       </w:t>
      </w:r>
      <w:r w:rsidR="00091EBC" w:rsidRPr="004605D7">
        <w:rPr>
          <w:rFonts w:cs="Sylfaen"/>
          <w:vertAlign w:val="superscript"/>
          <w:lang w:val="hy-AM"/>
        </w:rPr>
        <w:tab/>
      </w:r>
      <w:r w:rsidR="00091EBC" w:rsidRPr="004605D7">
        <w:rPr>
          <w:rFonts w:cs="Sylfaen"/>
          <w:vertAlign w:val="superscript"/>
          <w:lang w:val="hy-AM"/>
        </w:rPr>
        <w:tab/>
      </w:r>
      <w:r w:rsidR="00091EBC" w:rsidRPr="004605D7">
        <w:rPr>
          <w:rFonts w:cs="Sylfaen"/>
          <w:vertAlign w:val="superscript"/>
          <w:lang w:val="hy-AM"/>
        </w:rPr>
        <w:tab/>
      </w:r>
      <w:r w:rsidR="00091EBC" w:rsidRPr="004605D7">
        <w:rPr>
          <w:rFonts w:cs="Sylfaen"/>
          <w:vertAlign w:val="superscript"/>
          <w:lang w:val="hy-AM"/>
        </w:rPr>
        <w:tab/>
      </w:r>
      <w:r w:rsidR="00091EBC" w:rsidRPr="004605D7">
        <w:rPr>
          <w:rFonts w:cs="Sylfaen"/>
          <w:vertAlign w:val="superscript"/>
          <w:lang w:val="hy-AM"/>
        </w:rPr>
        <w:tab/>
      </w:r>
      <w:r w:rsidR="00091EBC" w:rsidRPr="004605D7">
        <w:rPr>
          <w:rFonts w:cs="Sylfaen"/>
          <w:vertAlign w:val="superscript"/>
          <w:lang w:val="hy-AM"/>
        </w:rPr>
        <w:tab/>
      </w:r>
      <w:r w:rsidR="00091EBC" w:rsidRPr="00E6597C">
        <w:rPr>
          <w:rFonts w:ascii="GHEA Grapalat" w:hAnsi="GHEA Grapalat" w:cs="Sylfaen"/>
          <w:vertAlign w:val="superscript"/>
          <w:lang w:val="hy-AM"/>
        </w:rPr>
        <w:t xml:space="preserve">ընտրված մասնակցի </w:t>
      </w:r>
      <w:r w:rsidR="00091EBC" w:rsidRPr="004605D7">
        <w:rPr>
          <w:rFonts w:ascii="GHEA Grapalat" w:hAnsi="GHEA Grapalat" w:cs="Sylfaen"/>
          <w:vertAlign w:val="superscript"/>
          <w:lang w:val="hy-AM"/>
        </w:rPr>
        <w:t>անվանումը</w:t>
      </w:r>
      <w:r w:rsidR="00091EBC" w:rsidRPr="00E6597C">
        <w:rPr>
          <w:rFonts w:ascii="GHEA Grapalat" w:hAnsi="GHEA Grapalat" w:cs="Sylfaen"/>
          <w:vertAlign w:val="superscript"/>
          <w:lang w:val="hy-AM"/>
        </w:rPr>
        <w:t xml:space="preserve"> </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հաշվեհամարին փոխանցման միջոցով: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4041A" w:rsidRPr="004605D7" w:rsidRDefault="0024041A" w:rsidP="00410FA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բենեֆիցիարի և պրիցիպալի միջև </w:t>
      </w:r>
      <w:r w:rsidR="007A5E2D" w:rsidRPr="004605D7">
        <w:rPr>
          <w:rFonts w:ascii="GHEA Grapalat" w:hAnsi="GHEA Grapalat"/>
          <w:color w:val="000000"/>
          <w:sz w:val="20"/>
          <w:szCs w:val="20"/>
          <w:lang w:val="hy-AM"/>
        </w:rPr>
        <w:t xml:space="preserve">կնքված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410FAF"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w:t>
      </w:r>
    </w:p>
    <w:p w:rsidR="0024041A" w:rsidRPr="00E6597C" w:rsidRDefault="0024041A" w:rsidP="0024041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7A5E2D"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410FAF"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251E84" w:rsidRPr="004605D7" w:rsidRDefault="0024041A" w:rsidP="0024041A">
      <w:pPr>
        <w:pStyle w:val="af4"/>
        <w:shd w:val="clear" w:color="auto" w:fill="FFFFFF"/>
        <w:spacing w:before="0" w:beforeAutospacing="0" w:after="0" w:afterAutospacing="0"/>
        <w:jc w:val="both"/>
        <w:rPr>
          <w:rFonts w:ascii="GHEA Grapalat" w:hAnsi="GHEA Grapalat"/>
          <w:color w:val="000000"/>
          <w:sz w:val="20"/>
          <w:szCs w:val="20"/>
          <w:lang w:val="hy-AM"/>
        </w:rPr>
      </w:pPr>
      <w:r w:rsidRPr="004605D7">
        <w:rPr>
          <w:rFonts w:ascii="GHEA Grapalat" w:hAnsi="GHEA Grapalat"/>
          <w:color w:val="000000"/>
          <w:sz w:val="20"/>
          <w:szCs w:val="20"/>
          <w:lang w:val="hy-AM"/>
        </w:rPr>
        <w:t>պայմանագիրն ուժի մեջ մտնելու օրվանից մինչև պրիցիպալի կողմից ստանձնվ</w:t>
      </w:r>
      <w:r w:rsidR="00410FAF" w:rsidRPr="004605D7">
        <w:rPr>
          <w:rFonts w:ascii="GHEA Grapalat" w:hAnsi="GHEA Grapalat"/>
          <w:color w:val="000000"/>
          <w:sz w:val="20"/>
          <w:szCs w:val="20"/>
          <w:lang w:val="hy-AM"/>
        </w:rPr>
        <w:t xml:space="preserve">ած </w:t>
      </w:r>
      <w:r w:rsidRPr="004605D7">
        <w:rPr>
          <w:rFonts w:ascii="GHEA Grapalat" w:hAnsi="GHEA Grapalat"/>
          <w:color w:val="000000"/>
          <w:sz w:val="20"/>
          <w:szCs w:val="20"/>
          <w:lang w:val="hy-AM"/>
        </w:rPr>
        <w:t xml:space="preserve">պարտավորությունների </w:t>
      </w:r>
      <w:r w:rsidR="00410FAF" w:rsidRPr="004605D7">
        <w:rPr>
          <w:rFonts w:ascii="GHEA Grapalat" w:hAnsi="GHEA Grapalat"/>
          <w:color w:val="000000"/>
          <w:sz w:val="20"/>
          <w:szCs w:val="20"/>
          <w:lang w:val="hy-AM"/>
        </w:rPr>
        <w:t xml:space="preserve">ամբողջական </w:t>
      </w:r>
      <w:r w:rsidR="00251E84" w:rsidRPr="004605D7">
        <w:rPr>
          <w:rFonts w:ascii="GHEA Grapalat" w:hAnsi="GHEA Grapalat"/>
          <w:color w:val="000000"/>
          <w:sz w:val="20"/>
          <w:szCs w:val="20"/>
          <w:lang w:val="hy-AM"/>
        </w:rPr>
        <w:t xml:space="preserve">կատարման վերջին օրվան հաջորդող </w:t>
      </w:r>
      <w:r w:rsidR="00334B2F" w:rsidRPr="004605D7">
        <w:rPr>
          <w:rFonts w:ascii="GHEA Grapalat" w:hAnsi="GHEA Grapalat"/>
          <w:color w:val="000000"/>
          <w:sz w:val="20"/>
          <w:szCs w:val="20"/>
          <w:lang w:val="hy-AM"/>
        </w:rPr>
        <w:t xml:space="preserve">քսաներորդ </w:t>
      </w:r>
      <w:r w:rsidR="00251E84" w:rsidRPr="004605D7">
        <w:rPr>
          <w:rFonts w:ascii="GHEA Grapalat" w:hAnsi="GHEA Grapalat"/>
          <w:color w:val="000000"/>
          <w:sz w:val="20"/>
          <w:szCs w:val="20"/>
          <w:lang w:val="hy-AM"/>
        </w:rPr>
        <w:t>աշխատանքային օրը ներառյալ:</w:t>
      </w:r>
    </w:p>
    <w:p w:rsidR="00091EBC" w:rsidRPr="004605D7" w:rsidRDefault="00091EBC" w:rsidP="007A5E2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հասցով գործող տեղեկագրում հրապարակած ծանուցումը</w:t>
      </w:r>
      <w:r w:rsidR="00CB242F" w:rsidRPr="00CB242F">
        <w:rPr>
          <w:rFonts w:ascii="GHEA Grapalat" w:hAnsi="GHEA Grapalat"/>
          <w:color w:val="000000"/>
          <w:sz w:val="20"/>
          <w:szCs w:val="20"/>
          <w:lang w:val="hy-AM"/>
        </w:rPr>
        <w:t>:</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091EBC" w:rsidRPr="00E6597C" w:rsidRDefault="00091EBC" w:rsidP="00091EBC">
      <w:pPr>
        <w:pStyle w:val="31"/>
        <w:spacing w:line="240" w:lineRule="auto"/>
        <w:jc w:val="center"/>
        <w:rPr>
          <w:rFonts w:ascii="GHEA Grapalat" w:hAnsi="GHEA Grapalat" w:cs="Arial"/>
          <w:b/>
          <w:lang w:val="hy-AM"/>
        </w:rPr>
      </w:pPr>
    </w:p>
    <w:p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C17843">
        <w:rPr>
          <w:rFonts w:ascii="GHEA Grapalat" w:hAnsi="GHEA Grapalat" w:cs="Sylfaen"/>
          <w:b/>
          <w:lang w:val="hy-AM"/>
        </w:rPr>
        <w:t>ԿՄՔՀ-ԳՀԱՇՁԲ-</w:t>
      </w:r>
      <w:r w:rsidR="008525B2">
        <w:rPr>
          <w:rFonts w:ascii="GHEA Grapalat" w:hAnsi="GHEA Grapalat" w:cs="Sylfaen"/>
          <w:b/>
          <w:lang w:val="hy-AM"/>
        </w:rPr>
        <w:t>20/05-1</w:t>
      </w:r>
      <w:r w:rsidRPr="00E6597C">
        <w:rPr>
          <w:rFonts w:ascii="GHEA Grapalat" w:hAnsi="GHEA Grapalat" w:cs="Sylfaen"/>
          <w:b/>
          <w:lang w:val="hy-AM"/>
        </w:rPr>
        <w:t>»*  ծածկագրով</w:t>
      </w:r>
    </w:p>
    <w:p w:rsidR="00631658" w:rsidRPr="00E6597C" w:rsidRDefault="00E22B4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E6597C">
        <w:rPr>
          <w:rFonts w:ascii="GHEA Grapalat" w:hAnsi="GHEA Grapalat" w:cs="Sylfaen"/>
          <w:b/>
          <w:lang w:val="hy-AM"/>
        </w:rPr>
        <w:t xml:space="preserve"> հրավերի</w:t>
      </w:r>
    </w:p>
    <w:p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rsidR="00631658" w:rsidRPr="00E6597C" w:rsidRDefault="00631658" w:rsidP="00631658">
      <w:pPr>
        <w:rPr>
          <w:rFonts w:ascii="GHEA Grapalat" w:hAnsi="GHEA Grapalat" w:cs="GHEA Grapalat"/>
          <w:b/>
          <w:sz w:val="20"/>
          <w:szCs w:val="20"/>
          <w:lang w:val="hy-AM"/>
        </w:rPr>
      </w:pPr>
    </w:p>
    <w:p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631658" w:rsidRPr="00E6597C" w:rsidRDefault="00631658" w:rsidP="00631658">
      <w:pPr>
        <w:rPr>
          <w:rFonts w:ascii="GHEA Grapalat" w:hAnsi="GHEA Grapalat" w:cs="GHEA Grapalat"/>
          <w:sz w:val="20"/>
          <w:szCs w:val="20"/>
          <w:lang w:val="hy-AM"/>
        </w:rPr>
      </w:pPr>
    </w:p>
    <w:p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E6597C" w:rsidRDefault="00631658" w:rsidP="00631658">
      <w:pPr>
        <w:ind w:firstLine="708"/>
        <w:jc w:val="both"/>
        <w:rPr>
          <w:rFonts w:ascii="GHEA Grapalat" w:hAnsi="GHEA Grapalat" w:cs="GHEA Grapalat"/>
          <w:sz w:val="20"/>
          <w:szCs w:val="20"/>
          <w:lang w:val="hy-AM"/>
        </w:rPr>
      </w:pPr>
    </w:p>
    <w:p w:rsidR="00631658" w:rsidRPr="00E6597C" w:rsidRDefault="00631658" w:rsidP="00631658">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9B6A03">
        <w:rPr>
          <w:rFonts w:ascii="GHEA Grapalat" w:hAnsi="GHEA Grapalat" w:cs="GHEA Grapalat"/>
          <w:sz w:val="20"/>
          <w:szCs w:val="20"/>
          <w:u w:val="single"/>
          <w:lang w:val="pt-BR"/>
        </w:rPr>
        <w:t>Քասախի համայնքապետարանի</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lang w:val="pt-BR"/>
        </w:rPr>
        <w:t xml:space="preserve">*  (այսուհետ` Պատվիրատու) կողմից </w:t>
      </w:r>
    </w:p>
    <w:p w:rsidR="00631658" w:rsidRPr="009B6A03"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009B6A03">
        <w:rPr>
          <w:rFonts w:ascii="GHEA Grapalat" w:hAnsi="GHEA Grapalat"/>
          <w:sz w:val="20"/>
          <w:szCs w:val="20"/>
          <w:vertAlign w:val="superscript"/>
        </w:rPr>
        <w:t>պատվիրատուի</w:t>
      </w:r>
      <w:r w:rsidR="009B6A03" w:rsidRPr="009B6A03">
        <w:rPr>
          <w:rFonts w:ascii="GHEA Grapalat" w:hAnsi="GHEA Grapalat"/>
          <w:sz w:val="20"/>
          <w:szCs w:val="20"/>
          <w:vertAlign w:val="superscript"/>
          <w:lang w:val="pt-BR"/>
        </w:rPr>
        <w:t xml:space="preserve"> </w:t>
      </w:r>
      <w:r w:rsidR="009B6A03">
        <w:rPr>
          <w:rFonts w:ascii="GHEA Grapalat" w:hAnsi="GHEA Grapalat"/>
          <w:sz w:val="20"/>
          <w:szCs w:val="20"/>
          <w:vertAlign w:val="superscript"/>
        </w:rPr>
        <w:t>անվանումը</w:t>
      </w:r>
    </w:p>
    <w:p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կազմակերպված</w:t>
      </w:r>
      <w:r w:rsidR="009B6A03">
        <w:rPr>
          <w:rFonts w:ascii="GHEA Grapalat" w:hAnsi="GHEA Grapalat" w:cs="GHEA Grapalat"/>
          <w:sz w:val="20"/>
          <w:szCs w:val="20"/>
          <w:lang w:val="pt-BR"/>
        </w:rPr>
        <w:t xml:space="preserve">՝ </w:t>
      </w:r>
      <w:r w:rsidR="009B6A03" w:rsidRPr="009B6A03">
        <w:rPr>
          <w:rFonts w:ascii="GHEA Grapalat" w:hAnsi="GHEA Grapalat" w:cs="Sylfaen"/>
          <w:sz w:val="20"/>
          <w:szCs w:val="20"/>
          <w:u w:val="single"/>
          <w:lang w:val="hy-AM"/>
        </w:rPr>
        <w:t>«</w:t>
      </w:r>
      <w:r w:rsidR="00C17843">
        <w:rPr>
          <w:rFonts w:ascii="GHEA Grapalat" w:hAnsi="GHEA Grapalat" w:cs="Sylfaen"/>
          <w:sz w:val="20"/>
          <w:szCs w:val="20"/>
          <w:u w:val="single"/>
          <w:lang w:val="hy-AM"/>
        </w:rPr>
        <w:t>ԿՄՔՀ-ԳՀԱՇՁԲ-</w:t>
      </w:r>
      <w:r w:rsidR="008525B2">
        <w:rPr>
          <w:rFonts w:ascii="GHEA Grapalat" w:hAnsi="GHEA Grapalat" w:cs="Sylfaen"/>
          <w:sz w:val="20"/>
          <w:szCs w:val="20"/>
          <w:u w:val="single"/>
          <w:lang w:val="hy-AM"/>
        </w:rPr>
        <w:t>20/05-1</w:t>
      </w:r>
      <w:r w:rsidR="009B6A03" w:rsidRPr="009B6A03">
        <w:rPr>
          <w:rFonts w:ascii="GHEA Grapalat" w:hAnsi="GHEA Grapalat" w:cs="Sylfaen"/>
          <w:sz w:val="20"/>
          <w:szCs w:val="20"/>
          <w:u w:val="single"/>
          <w:lang w:val="hy-AM"/>
        </w:rPr>
        <w:t>»</w:t>
      </w:r>
      <w:r w:rsidRPr="009B6A03">
        <w:rPr>
          <w:rFonts w:ascii="GHEA Grapalat" w:hAnsi="GHEA Grapalat" w:cs="GHEA Grapalat"/>
          <w:sz w:val="20"/>
          <w:szCs w:val="20"/>
          <w:u w:val="single"/>
          <w:lang w:val="pt-BR"/>
        </w:rPr>
        <w:t>*</w:t>
      </w:r>
      <w:r w:rsidRPr="00E6597C">
        <w:rPr>
          <w:rFonts w:ascii="GHEA Grapalat" w:hAnsi="GHEA Grapalat" w:cs="GHEA Grapalat"/>
          <w:sz w:val="20"/>
          <w:szCs w:val="20"/>
          <w:lang w:val="pt-BR"/>
        </w:rPr>
        <w:t xml:space="preserve"> ծածկագրով գնման ընթացակարգին:</w:t>
      </w:r>
    </w:p>
    <w:p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թվային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ստորագրությամբ</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հաստատված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լինելու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դեպքում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են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ներկայացվում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կրիչներով</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ինչպես</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նաև</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դրանցից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արտատպված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թղթային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տարբերակներով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E6597C" w:rsidRDefault="00631658" w:rsidP="00631658">
      <w:pPr>
        <w:jc w:val="both"/>
        <w:rPr>
          <w:rFonts w:ascii="GHEA Grapalat" w:hAnsi="GHEA Grapalat" w:cs="GHEA Grapalat"/>
          <w:sz w:val="20"/>
          <w:szCs w:val="20"/>
          <w:lang w:val="hy-AM"/>
        </w:rPr>
      </w:pPr>
    </w:p>
    <w:p w:rsidR="00631658" w:rsidRPr="00E6597C" w:rsidRDefault="00631658" w:rsidP="00631658">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334B2F" w:rsidRPr="00E6597C" w:rsidRDefault="007A5E2D" w:rsidP="007A5E2D">
      <w:pPr>
        <w:ind w:firstLine="567"/>
        <w:jc w:val="both"/>
        <w:rPr>
          <w:rFonts w:ascii="GHEA Grapalat" w:hAnsi="GHEA Grapalat" w:cs="GHEA Grapalat"/>
          <w:sz w:val="20"/>
          <w:szCs w:val="20"/>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w:t>
      </w:r>
      <w:r w:rsidR="00334B2F" w:rsidRPr="00E6597C">
        <w:rPr>
          <w:rFonts w:ascii="GHEA Grapalat" w:hAnsi="GHEA Grapalat" w:cs="GHEA Grapalat"/>
          <w:sz w:val="20"/>
          <w:szCs w:val="20"/>
        </w:rPr>
        <w:t xml:space="preserve"> հաջորդող քսաներորդ աշխատանքային օրը ներառյալ:</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E6597C" w:rsidRDefault="00631658" w:rsidP="00631658">
      <w:pPr>
        <w:ind w:firstLine="567"/>
        <w:jc w:val="both"/>
        <w:rPr>
          <w:rFonts w:ascii="GHEA Grapalat" w:hAnsi="GHEA Grapalat" w:cs="GHEA Grapalat"/>
          <w:sz w:val="20"/>
          <w:szCs w:val="20"/>
          <w:lang w:val="hy-AM"/>
        </w:rPr>
      </w:pPr>
    </w:p>
    <w:p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rsidR="00631658" w:rsidRPr="00E6597C" w:rsidRDefault="00631658" w:rsidP="00631658">
      <w:pPr>
        <w:jc w:val="both"/>
        <w:rPr>
          <w:rFonts w:ascii="GHEA Grapalat" w:hAnsi="GHEA Grapalat"/>
          <w:sz w:val="20"/>
          <w:szCs w:val="20"/>
          <w:lang w:val="hy-AM"/>
        </w:rPr>
      </w:pP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31658" w:rsidRPr="00E6597C" w:rsidRDefault="00631658" w:rsidP="00631658">
      <w:pPr>
        <w:jc w:val="center"/>
        <w:rPr>
          <w:rFonts w:ascii="GHEA Grapalat" w:hAnsi="GHEA Grapalat" w:cs="GHEA Grapalat"/>
          <w:sz w:val="20"/>
          <w:szCs w:val="20"/>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334B2F" w:rsidRPr="00E6597C" w:rsidRDefault="00334B2F" w:rsidP="00CB0ADE">
            <w:pPr>
              <w:jc w:val="center"/>
              <w:rPr>
                <w:rFonts w:ascii="GHEA Grapalat" w:hAnsi="GHEA Grapalat" w:cs="Arial"/>
                <w:bCs/>
                <w:i/>
                <w:sz w:val="20"/>
                <w:szCs w:val="20"/>
              </w:rPr>
            </w:pP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334B2F" w:rsidRPr="00E6597C" w:rsidRDefault="00334B2F" w:rsidP="00CB0ADE">
            <w:pPr>
              <w:rPr>
                <w:rFonts w:ascii="GHEA Grapalat" w:hAnsi="GHEA Grapalat" w:cs="Arial"/>
                <w:sz w:val="20"/>
                <w:szCs w:val="20"/>
              </w:rPr>
            </w:pPr>
          </w:p>
        </w:tc>
      </w:tr>
      <w:tr w:rsidR="00334B2F"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334B2F" w:rsidRPr="00E6597C" w:rsidRDefault="00334B2F" w:rsidP="00CB0ADE">
            <w:pPr>
              <w:rPr>
                <w:rFonts w:ascii="GHEA Grapalat" w:hAnsi="GHEA Grapalat" w:cs="Sylfaen"/>
                <w:sz w:val="20"/>
                <w:szCs w:val="20"/>
                <w:lang w:val="ru-RU"/>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334B2F" w:rsidRPr="00E6597C" w:rsidRDefault="00334B2F" w:rsidP="00CB0ADE">
            <w:pPr>
              <w:rPr>
                <w:rFonts w:ascii="GHEA Grapalat" w:hAnsi="GHEA Grapalat" w:cs="Sylfaen"/>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334B2F" w:rsidRPr="00E6597C" w:rsidRDefault="00334B2F" w:rsidP="00CB0ADE">
            <w:pPr>
              <w:jc w:val="right"/>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right"/>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334B2F" w:rsidRPr="00E6597C" w:rsidRDefault="00334B2F" w:rsidP="00CB0ADE">
            <w:pPr>
              <w:jc w:val="right"/>
              <w:rPr>
                <w:rFonts w:ascii="GHEA Grapalat" w:hAnsi="GHEA Grapalat" w:cs="Sylfaen"/>
                <w:sz w:val="20"/>
                <w:szCs w:val="20"/>
              </w:rPr>
            </w:pPr>
          </w:p>
        </w:tc>
      </w:tr>
      <w:tr w:rsidR="00334B2F"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334B2F" w:rsidRPr="00E6597C" w:rsidRDefault="00334B2F" w:rsidP="00CB0ADE">
            <w:pPr>
              <w:jc w:val="right"/>
              <w:rPr>
                <w:rFonts w:ascii="GHEA Grapalat" w:hAnsi="GHEA Grapalat" w:cs="Arial"/>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334B2F" w:rsidRPr="00E6597C" w:rsidRDefault="00334B2F" w:rsidP="00CB0ADE">
            <w:pPr>
              <w:rPr>
                <w:rFonts w:ascii="GHEA Grapalat" w:hAnsi="GHEA Grapalat" w:cs="Sylfaen"/>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Arial"/>
                <w:sz w:val="20"/>
                <w:szCs w:val="20"/>
              </w:rPr>
            </w:pPr>
          </w:p>
        </w:tc>
      </w:tr>
    </w:tbl>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8525B2"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8525B2"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8525B2"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8525B2"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r>
      <w:tr w:rsidR="00334B2F" w:rsidRPr="008525B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bl>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F02279" w:rsidRPr="00E6597C" w:rsidRDefault="00F02279" w:rsidP="00F02279">
      <w:pPr>
        <w:tabs>
          <w:tab w:val="left" w:pos="360"/>
          <w:tab w:val="left" w:pos="540"/>
        </w:tabs>
        <w:rPr>
          <w:rFonts w:ascii="Sylfaen" w:hAnsi="Sylfaen" w:cs="Sylfaen"/>
          <w:sz w:val="22"/>
          <w:szCs w:val="22"/>
          <w:lang w:val="hy-AM"/>
        </w:rPr>
      </w:pPr>
    </w:p>
    <w:p w:rsidR="00F02279" w:rsidRPr="00E6597C" w:rsidRDefault="004525C8" w:rsidP="00F02279">
      <w:pPr>
        <w:rPr>
          <w:rFonts w:ascii="GHEA Grapalat" w:hAnsi="GHEA Grapalat"/>
        </w:rPr>
      </w:pPr>
      <w:r w:rsidRPr="00E6597C">
        <w:rPr>
          <w:rFonts w:ascii="GHEA Grapalat" w:hAnsi="GHEA Grapalat"/>
          <w:noProof/>
          <w:lang w:val="ru-RU" w:eastAsia="ru-RU"/>
        </w:rPr>
        <mc:AlternateContent>
          <mc:Choice Requires="wps">
            <w:drawing>
              <wp:anchor distT="0" distB="0" distL="114300" distR="114300" simplePos="0" relativeHeight="251657216" behindDoc="0" locked="0" layoutInCell="0" allowOverlap="1">
                <wp:simplePos x="0" y="0"/>
                <wp:positionH relativeFrom="column">
                  <wp:posOffset>3670300</wp:posOffset>
                </wp:positionH>
                <wp:positionV relativeFrom="paragraph">
                  <wp:posOffset>50165</wp:posOffset>
                </wp:positionV>
                <wp:extent cx="2400300" cy="1532255"/>
                <wp:effectExtent l="0" t="1270" r="4445"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2B4A" w:rsidRPr="00CA4668" w:rsidRDefault="00E22B4A"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rsidR="00E22B4A" w:rsidRPr="00CA4668" w:rsidRDefault="00E22B4A" w:rsidP="00F02279"/>
                  </w:txbxContent>
                </v:textbox>
              </v:rect>
            </w:pict>
          </mc:Fallback>
        </mc:AlternateContent>
      </w:r>
      <w:r w:rsidRPr="00E6597C">
        <w:rPr>
          <w:rFonts w:ascii="GHEA Grapalat" w:hAnsi="GHEA Grapalat"/>
          <w:noProof/>
          <w:lang w:val="ru-RU" w:eastAsia="ru-RU"/>
        </w:rPr>
        <mc:AlternateContent>
          <mc:Choice Requires="wps">
            <w:drawing>
              <wp:anchor distT="0" distB="0" distL="114300" distR="114300" simplePos="0" relativeHeight="251656192" behindDoc="0" locked="0" layoutInCell="0" allowOverlap="1">
                <wp:simplePos x="0" y="0"/>
                <wp:positionH relativeFrom="column">
                  <wp:posOffset>12700</wp:posOffset>
                </wp:positionH>
                <wp:positionV relativeFrom="paragraph">
                  <wp:posOffset>50165</wp:posOffset>
                </wp:positionV>
                <wp:extent cx="2400300" cy="1417955"/>
                <wp:effectExtent l="0" t="1270" r="4445"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2B4A" w:rsidRPr="0026158D" w:rsidRDefault="00E22B4A"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rsidR="00E22B4A" w:rsidRPr="0026158D" w:rsidRDefault="00E22B4A" w:rsidP="00F02279">
                      <w:pPr>
                        <w:rPr>
                          <w:rFonts w:ascii="GHEA Grapalat" w:hAnsi="GHEA Grapalat"/>
                        </w:rPr>
                      </w:pPr>
                    </w:p>
                  </w:txbxContent>
                </v:textbox>
              </v:rect>
            </w:pict>
          </mc:Fallback>
        </mc:AlternateContent>
      </w:r>
    </w:p>
    <w:p w:rsidR="00F02279" w:rsidRPr="00E6597C" w:rsidRDefault="00F02279" w:rsidP="00F02279">
      <w:pPr>
        <w:jc w:val="right"/>
        <w:rPr>
          <w:rFonts w:ascii="GHEA Grapalat" w:hAnsi="GHEA Grapalat"/>
        </w:rPr>
      </w:pPr>
    </w:p>
    <w:p w:rsidR="00F02279" w:rsidRPr="00E6597C" w:rsidRDefault="00F02279" w:rsidP="00F02279">
      <w:pPr>
        <w:pStyle w:val="31"/>
        <w:spacing w:line="240" w:lineRule="auto"/>
        <w:jc w:val="right"/>
        <w:rPr>
          <w:rFonts w:ascii="GHEA Grapalat" w:hAnsi="GHEA Grapalat" w:cs="Sylfaen"/>
          <w:b/>
        </w:rPr>
      </w:pPr>
      <w:r w:rsidRPr="00E6597C">
        <w:rPr>
          <w:rFonts w:ascii="GHEA Grapalat" w:hAnsi="GHEA Grapalat" w:cs="Sylfaen"/>
          <w:b/>
          <w:lang w:val="hy-AM"/>
        </w:rPr>
        <w:t xml:space="preserve">Հավելված </w:t>
      </w:r>
      <w:r w:rsidR="0019419E" w:rsidRPr="00E6597C">
        <w:rPr>
          <w:rFonts w:ascii="GHEA Grapalat" w:hAnsi="GHEA Grapalat" w:cs="Sylfaen"/>
          <w:b/>
        </w:rPr>
        <w:t>7</w:t>
      </w:r>
      <w:r w:rsidR="00812744">
        <w:rPr>
          <w:rFonts w:ascii="GHEA Grapalat" w:hAnsi="GHEA Grapalat" w:cs="Sylfaen"/>
          <w:b/>
          <w:vertAlign w:val="superscript"/>
        </w:rPr>
        <w:t>2</w:t>
      </w:r>
      <w:r w:rsidR="007758EB">
        <w:rPr>
          <w:rFonts w:ascii="GHEA Grapalat" w:hAnsi="GHEA Grapalat" w:cs="Sylfaen"/>
          <w:b/>
          <w:vertAlign w:val="superscript"/>
        </w:rPr>
        <w:t>5</w:t>
      </w:r>
      <w:r w:rsidRPr="00E6597C">
        <w:rPr>
          <w:rStyle w:val="af6"/>
          <w:rFonts w:ascii="GHEA Grapalat" w:hAnsi="GHEA Grapalat" w:cs="Sylfaen"/>
          <w:b/>
          <w:color w:val="FFFFFF"/>
        </w:rPr>
        <w:footnoteReference w:id="12"/>
      </w:r>
    </w:p>
    <w:p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C17843">
        <w:rPr>
          <w:rFonts w:ascii="GHEA Grapalat" w:hAnsi="GHEA Grapalat" w:cs="Sylfaen"/>
          <w:b/>
          <w:lang w:val="hy-AM"/>
        </w:rPr>
        <w:t>ԿՄՔՀ-ԳՀԱՇՁԲ-</w:t>
      </w:r>
      <w:r w:rsidR="008525B2">
        <w:rPr>
          <w:rFonts w:ascii="GHEA Grapalat" w:hAnsi="GHEA Grapalat" w:cs="Sylfaen"/>
          <w:b/>
          <w:lang w:val="hy-AM"/>
        </w:rPr>
        <w:t>20/05-1</w:t>
      </w:r>
      <w:r w:rsidRPr="00E6597C">
        <w:rPr>
          <w:rFonts w:ascii="GHEA Grapalat" w:hAnsi="GHEA Grapalat" w:cs="Sylfaen"/>
          <w:b/>
          <w:lang w:val="hy-AM"/>
        </w:rPr>
        <w:t>»*  ծածկագրով</w:t>
      </w:r>
    </w:p>
    <w:p w:rsidR="00F02279" w:rsidRPr="00E6597C" w:rsidRDefault="00E22B4A"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02279" w:rsidRPr="00E6597C">
        <w:rPr>
          <w:rFonts w:ascii="GHEA Grapalat" w:hAnsi="GHEA Grapalat" w:cs="Sylfaen"/>
          <w:b/>
          <w:lang w:val="hy-AM"/>
        </w:rPr>
        <w:t xml:space="preserve"> հրավերի</w:t>
      </w:r>
    </w:p>
    <w:p w:rsidR="00F02279" w:rsidRPr="00E6597C" w:rsidRDefault="00F02279" w:rsidP="00F02279">
      <w:pPr>
        <w:jc w:val="right"/>
        <w:rPr>
          <w:rFonts w:ascii="GHEA Grapalat" w:hAnsi="GHEA Grapalat"/>
          <w:lang w:val="es-ES"/>
        </w:rPr>
      </w:pPr>
    </w:p>
    <w:p w:rsidR="00F02279" w:rsidRPr="00E6597C" w:rsidRDefault="00F02279" w:rsidP="00F02279">
      <w:pPr>
        <w:tabs>
          <w:tab w:val="left" w:pos="2268"/>
        </w:tabs>
        <w:ind w:left="-284" w:firstLine="284"/>
        <w:jc w:val="right"/>
        <w:rPr>
          <w:rFonts w:ascii="GHEA Grapalat" w:hAnsi="GHEA Grapalat"/>
          <w:lang w:val="es-ES"/>
        </w:rPr>
      </w:pPr>
    </w:p>
    <w:p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jc w:val="both"/>
        <w:rPr>
          <w:rFonts w:ascii="GHEA Grapalat" w:hAnsi="GHEA Grapalat"/>
          <w:lang w:val="es-ES"/>
        </w:rPr>
      </w:pPr>
    </w:p>
    <w:p w:rsidR="00F02279" w:rsidRPr="00E6597C" w:rsidRDefault="00F02279" w:rsidP="00F02279">
      <w:pPr>
        <w:jc w:val="both"/>
        <w:rPr>
          <w:rFonts w:ascii="GHEA Grapalat" w:hAnsi="GHEA Grapalat"/>
          <w:lang w:val="es-ES"/>
        </w:rPr>
      </w:pPr>
    </w:p>
    <w:p w:rsidR="00F02279" w:rsidRPr="00E6597C" w:rsidRDefault="000A787A" w:rsidP="00F02279">
      <w:pPr>
        <w:ind w:firstLine="720"/>
        <w:jc w:val="both"/>
        <w:rPr>
          <w:rFonts w:ascii="GHEA Grapalat" w:hAnsi="GHEA Grapalat" w:cs="Sylfaen"/>
          <w:sz w:val="20"/>
          <w:szCs w:val="20"/>
          <w:lang w:val="pt-BR"/>
        </w:rPr>
      </w:pPr>
      <w:r>
        <w:rPr>
          <w:rFonts w:ascii="GHEA Grapalat" w:hAnsi="GHEA Grapalat" w:cs="Sylfaen"/>
          <w:sz w:val="20"/>
          <w:szCs w:val="20"/>
          <w:lang w:val="pt-BR"/>
        </w:rPr>
        <w:t>«Քասախի համայնքապետարանը</w:t>
      </w:r>
      <w:r w:rsidR="00F02279" w:rsidRPr="00E6597C">
        <w:rPr>
          <w:rFonts w:ascii="GHEA Grapalat" w:hAnsi="GHEA Grapalat" w:cs="Sylfaen"/>
          <w:sz w:val="20"/>
          <w:szCs w:val="20"/>
          <w:lang w:val="pt-BR"/>
        </w:rPr>
        <w:t xml:space="preserve">», ի դեմս </w:t>
      </w:r>
      <w:r>
        <w:rPr>
          <w:rFonts w:ascii="GHEA Grapalat" w:hAnsi="GHEA Grapalat" w:cs="Sylfaen"/>
          <w:sz w:val="20"/>
          <w:szCs w:val="20"/>
          <w:lang w:val="pt-BR"/>
        </w:rPr>
        <w:t>համայնքի ղեկավար Ա. Մկրտչյան</w:t>
      </w:r>
      <w:r w:rsidR="00F02279" w:rsidRPr="00E6597C">
        <w:rPr>
          <w:rFonts w:ascii="GHEA Grapalat" w:hAnsi="GHEA Grapalat" w:cs="Sylfaen"/>
          <w:sz w:val="20"/>
          <w:szCs w:val="20"/>
          <w:lang w:val="pt-BR"/>
        </w:rPr>
        <w:t xml:space="preserve">ի, որը գործում է </w:t>
      </w:r>
      <w:r>
        <w:rPr>
          <w:rFonts w:ascii="GHEA Grapalat" w:hAnsi="GHEA Grapalat" w:cs="Sylfaen"/>
          <w:sz w:val="20"/>
          <w:szCs w:val="20"/>
          <w:lang w:val="pt-BR"/>
        </w:rPr>
        <w:t>«Տեղական ինքնակառավարման մասին» օրենքի</w:t>
      </w:r>
      <w:r w:rsidR="00F02279" w:rsidRPr="00E6597C">
        <w:rPr>
          <w:rFonts w:ascii="GHEA Grapalat" w:hAnsi="GHEA Grapalat" w:cs="Sylfaen"/>
          <w:sz w:val="20"/>
          <w:szCs w:val="20"/>
          <w:lang w:val="pt-BR"/>
        </w:rPr>
        <w:t xml:space="preserve">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F02279" w:rsidRPr="000A787A" w:rsidRDefault="00F02279" w:rsidP="000A787A">
      <w:pPr>
        <w:ind w:firstLine="720"/>
        <w:jc w:val="both"/>
        <w:rPr>
          <w:rFonts w:ascii="GHEA Grapalat" w:hAnsi="GHEA Grapalat"/>
          <w:vertAlign w:val="superscrip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0A787A" w:rsidRPr="000A787A">
        <w:rPr>
          <w:rFonts w:ascii="GHEA Grapalat" w:hAnsi="GHEA Grapalat"/>
          <w:b/>
          <w:i/>
          <w:sz w:val="20"/>
          <w:szCs w:val="20"/>
          <w:u w:val="single"/>
          <w:lang w:val="af-ZA"/>
        </w:rPr>
        <w:t>Քասախ համայնքի փողոցների ասֆալտբետոնե ծածկի փոսային նորոգման աշխատանքներ</w:t>
      </w:r>
      <w:r w:rsidR="000A787A">
        <w:rPr>
          <w:rFonts w:ascii="GHEA Grapalat" w:hAnsi="GHEA Grapalat"/>
          <w:b/>
          <w:i/>
          <w:sz w:val="20"/>
          <w:szCs w:val="20"/>
          <w:u w:val="single"/>
          <w:lang w:val="af-ZA"/>
        </w:rPr>
        <w:t>ը</w:t>
      </w:r>
      <w:r w:rsidR="000A787A">
        <w:rPr>
          <w:rFonts w:ascii="GHEA Grapalat" w:hAnsi="GHEA Grapalat" w:cs="Sylfaen"/>
          <w:vertAlign w:val="superscript"/>
          <w:lang w:val="pt-BR"/>
        </w:rPr>
        <w:t xml:space="preserve"> </w:t>
      </w:r>
      <w:r w:rsidRPr="00E6597C">
        <w:rPr>
          <w:rFonts w:ascii="GHEA Grapalat" w:hAnsi="GHEA Grapalat"/>
          <w:sz w:val="20"/>
          <w:szCs w:val="20"/>
          <w:lang w:val="es-ES"/>
        </w:rPr>
        <w:t>(</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0A787A" w:rsidRDefault="00F02279" w:rsidP="00F02279">
      <w:pPr>
        <w:tabs>
          <w:tab w:val="left" w:pos="1134"/>
        </w:tabs>
        <w:ind w:firstLine="720"/>
        <w:jc w:val="both"/>
        <w:rPr>
          <w:rFonts w:ascii="GHEA Grapalat" w:hAnsi="GHEA Grapalat" w:cs="Times Armenian"/>
          <w:b/>
          <w:sz w:val="20"/>
          <w:szCs w:val="20"/>
          <w:u w:val="single"/>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0A787A" w:rsidRPr="000A787A">
        <w:rPr>
          <w:rFonts w:ascii="GHEA Grapalat" w:hAnsi="GHEA Grapalat" w:cs="Times Armenian"/>
          <w:b/>
          <w:sz w:val="20"/>
          <w:szCs w:val="20"/>
          <w:u w:val="single"/>
          <w:lang w:val="es-ES"/>
        </w:rPr>
        <w:t>պայմանագիր կնքելու օրվան հաջորդող օրվանից 50 օրացուցային օր</w:t>
      </w:r>
      <w:r w:rsidRPr="000A787A">
        <w:rPr>
          <w:rFonts w:ascii="GHEA Grapalat" w:hAnsi="GHEA Grapalat" w:cs="Times Armenian"/>
          <w:b/>
          <w:sz w:val="20"/>
          <w:szCs w:val="20"/>
          <w:u w:val="single"/>
          <w:lang w:val="es-ES"/>
        </w:rPr>
        <w:t>:</w:t>
      </w:r>
    </w:p>
    <w:p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0A787A">
        <w:rPr>
          <w:rFonts w:ascii="GHEA Grapalat" w:hAnsi="GHEA Grapalat" w:cs="Sylfaen"/>
          <w:vertAlign w:val="superscript"/>
          <w:lang w:val="pt-BR"/>
        </w:rPr>
        <w:t xml:space="preserve">                                           </w:t>
      </w:r>
      <w:r w:rsidRPr="00E6597C">
        <w:rPr>
          <w:rFonts w:ascii="GHEA Grapalat" w:hAnsi="GHEA Grapalat" w:cs="Sylfaen"/>
          <w:vertAlign w:val="superscript"/>
          <w:lang w:val="pt-BR"/>
        </w:rPr>
        <w:t>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տեսակի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փուլերի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որոշվում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համաձայնեցված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Հավելված</w:t>
      </w:r>
      <w:r w:rsidRPr="00E6597C">
        <w:rPr>
          <w:rFonts w:ascii="GHEA Grapalat" w:hAnsi="GHEA Grapalat" w:cs="Sylfaen"/>
          <w:sz w:val="20"/>
          <w:szCs w:val="20"/>
          <w:lang w:val="es-ES"/>
        </w:rPr>
        <w:t xml:space="preserve"> N 2)</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F02279" w:rsidRPr="00E6597C" w:rsidRDefault="00F02279" w:rsidP="00F0227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b/>
          <w:i/>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000A787A">
        <w:rPr>
          <w:rFonts w:ascii="GHEA Grapalat" w:hAnsi="GHEA Grapalat" w:cs="Times Armenian"/>
          <w:sz w:val="20"/>
          <w:szCs w:val="20"/>
          <w:lang w:val="es-ES"/>
        </w:rPr>
        <w:t xml:space="preserve"> 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0A787A" w:rsidRPr="000A787A">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0A787A" w:rsidRPr="000A787A">
        <w:rPr>
          <w:rFonts w:ascii="GHEA Grapalat" w:hAnsi="GHEA Grapalat" w:cs="Sylfaen"/>
          <w:sz w:val="20"/>
          <w:szCs w:val="20"/>
          <w:u w:val="single"/>
          <w:lang w:val="hy-AM"/>
        </w:rPr>
        <w:t xml:space="preserve">5 </w:t>
      </w:r>
      <w:r w:rsidRPr="00E6597C">
        <w:rPr>
          <w:rFonts w:ascii="GHEA Grapalat" w:hAnsi="GHEA Grapalat" w:cs="Sylfaen"/>
          <w:sz w:val="20"/>
          <w:szCs w:val="20"/>
          <w:lang w:val="hy-AM"/>
        </w:rPr>
        <w:t>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383A89" w:rsidRPr="00383A89">
        <w:rPr>
          <w:rFonts w:ascii="GHEA Grapalat" w:hAnsi="GHEA Grapalat" w:cs="Sylfaen"/>
          <w:sz w:val="20"/>
          <w:szCs w:val="20"/>
          <w:vertAlign w:val="superscript"/>
          <w:lang w:val="hy-AM"/>
        </w:rPr>
        <w:t>29</w:t>
      </w:r>
      <w:r w:rsidRPr="00E6597C">
        <w:rPr>
          <w:rStyle w:val="af6"/>
          <w:rFonts w:ascii="GHEA Grapalat" w:hAnsi="GHEA Grapalat" w:cs="Sylfaen"/>
          <w:color w:val="FFFFFF"/>
          <w:sz w:val="20"/>
          <w:szCs w:val="20"/>
          <w:lang w:val="hy-AM"/>
        </w:rPr>
        <w:footnoteReference w:id="13"/>
      </w:r>
      <w:r w:rsidRPr="00E6597C">
        <w:rPr>
          <w:rFonts w:ascii="GHEA Grapalat" w:hAnsi="GHEA Grapalat"/>
          <w:sz w:val="20"/>
          <w:szCs w:val="20"/>
          <w:lang w:val="hy-AM"/>
        </w:rPr>
        <w:t xml:space="preserve"> </w:t>
      </w:r>
    </w:p>
    <w:p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F02279" w:rsidRPr="00E6597C" w:rsidRDefault="00F02279" w:rsidP="00F02279">
      <w:pPr>
        <w:tabs>
          <w:tab w:val="num" w:pos="0"/>
          <w:tab w:val="left" w:pos="720"/>
          <w:tab w:val="num" w:pos="900"/>
        </w:tabs>
        <w:jc w:val="both"/>
        <w:rPr>
          <w:rFonts w:ascii="GHEA Grapalat" w:hAnsi="GHEA Grapalat" w:cs="Times Armenia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4605D7">
        <w:rPr>
          <w:rFonts w:ascii="GHEA Grapalat" w:hAnsi="GHEA Grapalat" w:cs="Sylfaen"/>
          <w:sz w:val="20"/>
          <w:szCs w:val="20"/>
          <w:lang w:val="hy-AM"/>
        </w:rPr>
        <w:t>3</w:t>
      </w:r>
      <w:r w:rsidRPr="00E6597C">
        <w:rPr>
          <w:rFonts w:ascii="GHEA Grapalat" w:hAnsi="GHEA Grapalat" w:cs="Sylfaen"/>
          <w:sz w:val="20"/>
          <w:szCs w:val="20"/>
          <w:lang w:val="hy-AM"/>
        </w:rPr>
        <w:t xml:space="preserve">0-ը։ </w:t>
      </w:r>
    </w:p>
    <w:p w:rsidR="00F02279" w:rsidRPr="00E6597C" w:rsidRDefault="00F02279" w:rsidP="00F02279">
      <w:pPr>
        <w:tabs>
          <w:tab w:val="left" w:pos="1276"/>
        </w:tabs>
        <w:ind w:firstLine="720"/>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004678A5" w:rsidRPr="004678A5">
        <w:rPr>
          <w:rFonts w:ascii="GHEA Grapalat" w:hAnsi="GHEA Grapalat" w:cs="Sylfaen"/>
          <w:sz w:val="20"/>
          <w:szCs w:val="20"/>
          <w:vertAlign w:val="superscript"/>
          <w:lang w:val="hy-AM"/>
        </w:rPr>
        <w:t>0</w:t>
      </w:r>
      <w:r w:rsidRPr="00E6597C">
        <w:rPr>
          <w:rStyle w:val="af6"/>
          <w:rFonts w:ascii="GHEA Grapalat" w:hAnsi="GHEA Grapalat" w:cs="Sylfaen"/>
          <w:color w:val="FFFFFF"/>
          <w:sz w:val="20"/>
          <w:szCs w:val="20"/>
          <w:lang w:val="hy-AM"/>
        </w:rPr>
        <w:footnoteReference w:id="14"/>
      </w:r>
      <w:r w:rsidRPr="004605D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2</w:t>
      </w:r>
      <w:r w:rsidRPr="00E6597C">
        <w:rPr>
          <w:rStyle w:val="af6"/>
          <w:rFonts w:ascii="GHEA Grapalat" w:hAnsi="GHEA Grapalat" w:cs="Sylfaen"/>
          <w:color w:val="FFFFFF"/>
          <w:sz w:val="20"/>
          <w:szCs w:val="20"/>
          <w:lang w:val="hy-AM"/>
        </w:rPr>
        <w:footnoteReference w:id="15"/>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1C6C36" w:rsidRPr="001C6C36">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3</w:t>
      </w:r>
      <w:r w:rsidRPr="00E6597C">
        <w:rPr>
          <w:rStyle w:val="af6"/>
          <w:rFonts w:ascii="GHEA Grapalat" w:hAnsi="GHEA Grapalat"/>
          <w:color w:val="FFFFFF"/>
          <w:sz w:val="20"/>
          <w:szCs w:val="20"/>
          <w:lang w:val="hy-AM"/>
        </w:rPr>
        <w:footnoteReference w:id="16"/>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lastRenderedPageBreak/>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0A787A" w:rsidTr="00545BDE">
        <w:trPr>
          <w:jc w:val="center"/>
        </w:trPr>
        <w:tc>
          <w:tcPr>
            <w:tcW w:w="4536" w:type="dxa"/>
          </w:tcPr>
          <w:p w:rsidR="00F02279"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0A787A" w:rsidRPr="000A787A" w:rsidRDefault="000A787A" w:rsidP="000A787A">
            <w:pPr>
              <w:spacing w:line="276" w:lineRule="auto"/>
              <w:jc w:val="center"/>
              <w:rPr>
                <w:rFonts w:ascii="GHEA Grapalat" w:hAnsi="GHEA Grapalat" w:cs="Sylfaen"/>
                <w:b/>
                <w:bCs/>
                <w:sz w:val="20"/>
                <w:szCs w:val="20"/>
                <w:lang w:val="nb-NO"/>
              </w:rPr>
            </w:pPr>
            <w:r w:rsidRPr="00057DEA">
              <w:rPr>
                <w:rFonts w:ascii="GHEA Grapalat" w:hAnsi="GHEA Grapalat" w:cs="Sylfaen"/>
                <w:b/>
                <w:bCs/>
                <w:sz w:val="20"/>
                <w:szCs w:val="20"/>
                <w:lang w:val="hy-AM"/>
              </w:rPr>
              <w:t>Քասախի</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համայնքապետարան</w:t>
            </w:r>
          </w:p>
          <w:p w:rsidR="000A787A" w:rsidRDefault="000A787A" w:rsidP="000A787A">
            <w:pPr>
              <w:spacing w:line="276" w:lineRule="auto"/>
              <w:jc w:val="center"/>
              <w:rPr>
                <w:rFonts w:ascii="GHEA Grapalat" w:hAnsi="GHEA Grapalat" w:cs="Sylfaen"/>
                <w:b/>
                <w:bCs/>
                <w:sz w:val="20"/>
                <w:szCs w:val="20"/>
                <w:lang w:val="nb-NO"/>
              </w:rPr>
            </w:pPr>
            <w:r w:rsidRPr="00057DEA">
              <w:rPr>
                <w:rFonts w:ascii="GHEA Grapalat" w:hAnsi="GHEA Grapalat" w:cs="Sylfaen"/>
                <w:b/>
                <w:bCs/>
                <w:sz w:val="20"/>
                <w:szCs w:val="20"/>
                <w:lang w:val="hy-AM"/>
              </w:rPr>
              <w:t>ՀՀ</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Կոտայքի</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մարզ</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գ</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Քասախ</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Ս</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Ջալալյան</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հրպ</w:t>
            </w:r>
            <w:r w:rsidRPr="000A787A">
              <w:rPr>
                <w:rFonts w:ascii="GHEA Grapalat" w:hAnsi="GHEA Grapalat" w:cs="Sylfaen"/>
                <w:b/>
                <w:bCs/>
                <w:sz w:val="20"/>
                <w:szCs w:val="20"/>
                <w:lang w:val="nb-NO"/>
              </w:rPr>
              <w:t>.1</w:t>
            </w:r>
          </w:p>
          <w:p w:rsidR="000A787A" w:rsidRPr="00C17843" w:rsidRDefault="000A787A" w:rsidP="000A787A">
            <w:pPr>
              <w:spacing w:line="276" w:lineRule="auto"/>
              <w:jc w:val="center"/>
              <w:rPr>
                <w:rFonts w:ascii="GHEA Grapalat" w:hAnsi="GHEA Grapalat" w:cs="Sylfaen"/>
                <w:b/>
                <w:bCs/>
                <w:sz w:val="20"/>
                <w:szCs w:val="20"/>
                <w:lang w:val="nb-NO"/>
              </w:rPr>
            </w:pPr>
            <w:r>
              <w:rPr>
                <w:rFonts w:ascii="GHEA Grapalat" w:hAnsi="GHEA Grapalat" w:cs="Sylfaen"/>
                <w:b/>
                <w:bCs/>
                <w:sz w:val="20"/>
                <w:szCs w:val="20"/>
                <w:lang w:val="ru-RU"/>
              </w:rPr>
              <w:t>ՀՀ՝</w:t>
            </w:r>
            <w:r w:rsidRPr="00057DEA">
              <w:rPr>
                <w:rFonts w:ascii="GHEA Grapalat" w:hAnsi="GHEA Grapalat" w:cs="Sylfaen"/>
                <w:b/>
                <w:bCs/>
                <w:sz w:val="20"/>
                <w:szCs w:val="20"/>
                <w:lang w:val="nb-NO"/>
              </w:rPr>
              <w:t xml:space="preserve"> 900112</w:t>
            </w:r>
            <w:r w:rsidR="00F06C64" w:rsidRPr="00C17843">
              <w:rPr>
                <w:rFonts w:ascii="GHEA Grapalat" w:hAnsi="GHEA Grapalat" w:cs="Sylfaen"/>
                <w:b/>
                <w:bCs/>
                <w:sz w:val="20"/>
                <w:szCs w:val="20"/>
                <w:lang w:val="nb-NO"/>
              </w:rPr>
              <w:t>000477</w:t>
            </w:r>
          </w:p>
          <w:p w:rsidR="000A787A" w:rsidRPr="00057DEA" w:rsidRDefault="000A787A" w:rsidP="000A787A">
            <w:pPr>
              <w:spacing w:line="276" w:lineRule="auto"/>
              <w:jc w:val="center"/>
              <w:rPr>
                <w:rFonts w:ascii="GHEA Grapalat" w:hAnsi="GHEA Grapalat" w:cs="Sylfaen"/>
                <w:b/>
                <w:bCs/>
                <w:sz w:val="20"/>
                <w:szCs w:val="20"/>
                <w:lang w:val="nb-NO"/>
              </w:rPr>
            </w:pPr>
            <w:r>
              <w:rPr>
                <w:rFonts w:ascii="GHEA Grapalat" w:hAnsi="GHEA Grapalat" w:cs="Sylfaen"/>
                <w:b/>
                <w:bCs/>
                <w:sz w:val="20"/>
                <w:szCs w:val="20"/>
                <w:lang w:val="ru-RU"/>
              </w:rPr>
              <w:t>ՀՀ</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ՖՆ</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գործառնական</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վարչություն</w:t>
            </w:r>
          </w:p>
          <w:p w:rsidR="000A787A" w:rsidRPr="00057DEA" w:rsidRDefault="000A787A" w:rsidP="000A787A">
            <w:pPr>
              <w:spacing w:line="276" w:lineRule="auto"/>
              <w:jc w:val="center"/>
              <w:rPr>
                <w:rFonts w:ascii="GHEA Grapalat" w:hAnsi="GHEA Grapalat" w:cs="Sylfaen"/>
                <w:b/>
                <w:bCs/>
                <w:sz w:val="20"/>
                <w:szCs w:val="20"/>
                <w:lang w:val="nb-NO"/>
              </w:rPr>
            </w:pPr>
            <w:r>
              <w:rPr>
                <w:rFonts w:ascii="GHEA Grapalat" w:hAnsi="GHEA Grapalat" w:cs="Sylfaen"/>
                <w:b/>
                <w:bCs/>
                <w:sz w:val="20"/>
                <w:szCs w:val="20"/>
                <w:lang w:val="ru-RU"/>
              </w:rPr>
              <w:t>ՀՎՀՀ՝</w:t>
            </w:r>
            <w:r w:rsidRPr="00057DEA">
              <w:rPr>
                <w:rFonts w:ascii="GHEA Grapalat" w:hAnsi="GHEA Grapalat" w:cs="Sylfaen"/>
                <w:b/>
                <w:bCs/>
                <w:sz w:val="20"/>
                <w:szCs w:val="20"/>
                <w:lang w:val="nb-NO"/>
              </w:rPr>
              <w:t xml:space="preserve"> 03300782</w:t>
            </w:r>
          </w:p>
          <w:p w:rsidR="00F02279" w:rsidRPr="000A787A" w:rsidRDefault="00F02279" w:rsidP="00545BDE">
            <w:pPr>
              <w:rPr>
                <w:rFonts w:ascii="GHEA Grapalat" w:hAnsi="GHEA Grapalat"/>
                <w:lang w:val="nb-NO"/>
              </w:rPr>
            </w:pPr>
          </w:p>
          <w:p w:rsidR="00F02279" w:rsidRPr="000A787A" w:rsidRDefault="00F02279" w:rsidP="00545BDE">
            <w:pPr>
              <w:jc w:val="center"/>
              <w:rPr>
                <w:rFonts w:ascii="GHEA Grapalat" w:hAnsi="GHEA Grapalat"/>
                <w:lang w:val="nb-NO"/>
              </w:rPr>
            </w:pPr>
            <w:r w:rsidRPr="000A787A">
              <w:rPr>
                <w:rFonts w:ascii="GHEA Grapalat" w:hAnsi="GHEA Grapalat"/>
                <w:lang w:val="nb-NO"/>
              </w:rPr>
              <w:t>---------------------------------</w:t>
            </w:r>
          </w:p>
          <w:p w:rsidR="00F02279" w:rsidRPr="000A787A" w:rsidRDefault="00F02279" w:rsidP="00545BDE">
            <w:pPr>
              <w:jc w:val="center"/>
              <w:rPr>
                <w:rFonts w:ascii="GHEA Grapalat" w:hAnsi="GHEA Grapalat"/>
                <w:sz w:val="18"/>
                <w:szCs w:val="18"/>
                <w:lang w:val="nb-NO"/>
              </w:rPr>
            </w:pPr>
            <w:r w:rsidRPr="000A787A">
              <w:rPr>
                <w:rFonts w:ascii="GHEA Grapalat" w:hAnsi="GHEA Grapalat"/>
                <w:sz w:val="18"/>
                <w:szCs w:val="18"/>
                <w:lang w:val="nb-NO"/>
              </w:rPr>
              <w:t>/</w:t>
            </w:r>
            <w:r w:rsidRPr="00E6597C">
              <w:rPr>
                <w:rFonts w:ascii="GHEA Grapalat" w:hAnsi="GHEA Grapalat" w:cs="Sylfaen"/>
                <w:sz w:val="18"/>
                <w:szCs w:val="18"/>
                <w:lang w:val="ru-RU"/>
              </w:rPr>
              <w:t>ստորագրություն</w:t>
            </w:r>
            <w:r w:rsidRPr="000A787A">
              <w:rPr>
                <w:rFonts w:ascii="GHEA Grapalat" w:hAnsi="GHEA Grapalat"/>
                <w:sz w:val="18"/>
                <w:szCs w:val="18"/>
                <w:lang w:val="nb-NO"/>
              </w:rPr>
              <w:t>/</w:t>
            </w:r>
          </w:p>
          <w:p w:rsidR="00F02279" w:rsidRPr="000A787A" w:rsidRDefault="00F02279" w:rsidP="00545BDE">
            <w:pPr>
              <w:jc w:val="center"/>
              <w:rPr>
                <w:rFonts w:ascii="GHEA Grapalat" w:hAnsi="GHEA Grapalat"/>
                <w:sz w:val="18"/>
                <w:szCs w:val="18"/>
                <w:lang w:val="nb-NO"/>
              </w:rPr>
            </w:pPr>
            <w:r w:rsidRPr="00E6597C">
              <w:rPr>
                <w:rFonts w:ascii="GHEA Grapalat" w:hAnsi="GHEA Grapalat" w:cs="Sylfaen"/>
                <w:sz w:val="18"/>
                <w:szCs w:val="18"/>
                <w:lang w:val="ru-RU"/>
              </w:rPr>
              <w:t>Կ</w:t>
            </w:r>
            <w:r w:rsidRPr="000A787A">
              <w:rPr>
                <w:rFonts w:ascii="GHEA Grapalat" w:hAnsi="GHEA Grapalat"/>
                <w:sz w:val="18"/>
                <w:szCs w:val="18"/>
                <w:lang w:val="nb-NO"/>
              </w:rPr>
              <w:t>.</w:t>
            </w:r>
            <w:r w:rsidRPr="00E6597C">
              <w:rPr>
                <w:rFonts w:ascii="GHEA Grapalat" w:hAnsi="GHEA Grapalat" w:cs="Sylfaen"/>
                <w:sz w:val="18"/>
                <w:szCs w:val="18"/>
                <w:lang w:val="ru-RU"/>
              </w:rPr>
              <w:t>Տ</w:t>
            </w:r>
          </w:p>
        </w:tc>
        <w:tc>
          <w:tcPr>
            <w:tcW w:w="760" w:type="dxa"/>
          </w:tcPr>
          <w:p w:rsidR="00F02279" w:rsidRPr="000A787A" w:rsidRDefault="00F02279" w:rsidP="00545BDE">
            <w:pPr>
              <w:spacing w:line="360" w:lineRule="auto"/>
              <w:jc w:val="center"/>
              <w:rPr>
                <w:rFonts w:ascii="GHEA Grapalat" w:hAnsi="GHEA Grapalat"/>
                <w:lang w:val="nb-NO"/>
              </w:rPr>
            </w:pPr>
          </w:p>
        </w:tc>
        <w:tc>
          <w:tcPr>
            <w:tcW w:w="4343" w:type="dxa"/>
          </w:tcPr>
          <w:p w:rsidR="00F02279" w:rsidRPr="000A787A"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pt-BR"/>
              </w:rPr>
              <w:t>ԿԱՊԱԼԱՌՈՒ</w:t>
            </w:r>
          </w:p>
          <w:p w:rsidR="00F02279" w:rsidRPr="000A787A" w:rsidRDefault="00F02279" w:rsidP="00545BDE">
            <w:pPr>
              <w:jc w:val="center"/>
              <w:rPr>
                <w:rFonts w:ascii="GHEA Grapalat" w:hAnsi="GHEA Grapalat"/>
                <w:lang w:val="nb-NO"/>
              </w:rPr>
            </w:pPr>
          </w:p>
          <w:p w:rsidR="00F02279" w:rsidRPr="000A787A" w:rsidRDefault="00F02279" w:rsidP="00545BDE">
            <w:pPr>
              <w:jc w:val="center"/>
              <w:rPr>
                <w:rFonts w:ascii="GHEA Grapalat" w:hAnsi="GHEA Grapalat"/>
                <w:lang w:val="nb-NO"/>
              </w:rPr>
            </w:pPr>
          </w:p>
          <w:p w:rsidR="00F02279" w:rsidRPr="000A787A" w:rsidRDefault="00F02279" w:rsidP="00545BDE">
            <w:pPr>
              <w:jc w:val="center"/>
              <w:rPr>
                <w:rFonts w:ascii="GHEA Grapalat" w:hAnsi="GHEA Grapalat"/>
                <w:lang w:val="nb-NO"/>
              </w:rPr>
            </w:pPr>
            <w:r w:rsidRPr="000A787A">
              <w:rPr>
                <w:rFonts w:ascii="GHEA Grapalat" w:hAnsi="GHEA Grapalat"/>
                <w:lang w:val="nb-NO"/>
              </w:rPr>
              <w:t>---------------------------------</w:t>
            </w:r>
          </w:p>
          <w:p w:rsidR="00F02279" w:rsidRPr="000A787A" w:rsidRDefault="00F02279" w:rsidP="00545BDE">
            <w:pPr>
              <w:jc w:val="center"/>
              <w:rPr>
                <w:rFonts w:ascii="GHEA Grapalat" w:hAnsi="GHEA Grapalat"/>
                <w:sz w:val="18"/>
                <w:szCs w:val="18"/>
                <w:lang w:val="nb-NO"/>
              </w:rPr>
            </w:pPr>
            <w:r w:rsidRPr="000A787A">
              <w:rPr>
                <w:rFonts w:ascii="GHEA Grapalat" w:hAnsi="GHEA Grapalat"/>
                <w:sz w:val="18"/>
                <w:szCs w:val="18"/>
                <w:lang w:val="nb-NO"/>
              </w:rPr>
              <w:t>/</w:t>
            </w:r>
            <w:r w:rsidRPr="00E6597C">
              <w:rPr>
                <w:rFonts w:ascii="GHEA Grapalat" w:hAnsi="GHEA Grapalat" w:cs="Sylfaen"/>
                <w:sz w:val="18"/>
                <w:szCs w:val="18"/>
                <w:lang w:val="ru-RU"/>
              </w:rPr>
              <w:t>ստորագրություն</w:t>
            </w:r>
            <w:r w:rsidRPr="000A787A">
              <w:rPr>
                <w:rFonts w:ascii="GHEA Grapalat" w:hAnsi="GHEA Grapalat"/>
                <w:sz w:val="18"/>
                <w:szCs w:val="18"/>
                <w:lang w:val="nb-NO"/>
              </w:rPr>
              <w:t>/</w:t>
            </w:r>
          </w:p>
          <w:p w:rsidR="00F02279" w:rsidRPr="000A787A" w:rsidRDefault="00F02279" w:rsidP="00545BDE">
            <w:pPr>
              <w:jc w:val="center"/>
              <w:rPr>
                <w:rFonts w:ascii="GHEA Grapalat" w:hAnsi="GHEA Grapalat"/>
                <w:sz w:val="22"/>
                <w:szCs w:val="22"/>
                <w:lang w:val="nb-NO"/>
              </w:rPr>
            </w:pPr>
            <w:r w:rsidRPr="00E6597C">
              <w:rPr>
                <w:rFonts w:ascii="GHEA Grapalat" w:hAnsi="GHEA Grapalat" w:cs="Sylfaen"/>
                <w:sz w:val="18"/>
                <w:szCs w:val="18"/>
                <w:lang w:val="ru-RU"/>
              </w:rPr>
              <w:t>Կ</w:t>
            </w:r>
            <w:r w:rsidRPr="000A787A">
              <w:rPr>
                <w:rFonts w:ascii="GHEA Grapalat" w:hAnsi="GHEA Grapalat"/>
                <w:sz w:val="18"/>
                <w:szCs w:val="18"/>
                <w:lang w:val="nb-NO"/>
              </w:rPr>
              <w:t>.</w:t>
            </w:r>
            <w:r w:rsidRPr="00E6597C">
              <w:rPr>
                <w:rFonts w:ascii="GHEA Grapalat" w:hAnsi="GHEA Grapalat" w:cs="Sylfaen"/>
                <w:sz w:val="18"/>
                <w:szCs w:val="18"/>
                <w:lang w:val="ru-RU"/>
              </w:rPr>
              <w:t>Տ</w:t>
            </w:r>
          </w:p>
        </w:tc>
      </w:tr>
    </w:tbl>
    <w:p w:rsidR="00F02279" w:rsidRPr="000A787A" w:rsidRDefault="00F02279" w:rsidP="00F02279">
      <w:pPr>
        <w:ind w:firstLine="709"/>
        <w:jc w:val="both"/>
        <w:rPr>
          <w:rFonts w:ascii="GHEA Grapalat" w:hAnsi="GHEA Grapalat" w:cs="Arial"/>
          <w:b/>
          <w:lang w:val="nb-NO"/>
        </w:rPr>
      </w:pPr>
    </w:p>
    <w:p w:rsidR="00F02279" w:rsidRPr="000A787A" w:rsidRDefault="00F02279" w:rsidP="00F02279">
      <w:pPr>
        <w:ind w:firstLine="567"/>
        <w:rPr>
          <w:rFonts w:ascii="GHEA Grapalat" w:hAnsi="GHEA Grapalat"/>
          <w:i/>
          <w:lang w:val="nb-NO"/>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center"/>
        <w:rPr>
          <w:rFonts w:ascii="GHEA Grapalat" w:hAnsi="GHEA Grapalat"/>
          <w:b/>
          <w:sz w:val="20"/>
          <w:lang w:val="pt-BR"/>
        </w:rPr>
      </w:pPr>
      <w:r w:rsidRPr="00E6597C">
        <w:rPr>
          <w:rFonts w:ascii="GHEA Grapalat" w:hAnsi="GHEA Grapalat"/>
          <w:lang w:val="hy-AM"/>
        </w:rPr>
        <w:t>«</w:t>
      </w:r>
      <w:r w:rsidR="00251968" w:rsidRPr="00251968">
        <w:rPr>
          <w:rFonts w:ascii="GHEA Grapalat" w:hAnsi="GHEA Grapalat"/>
          <w:b/>
          <w:sz w:val="20"/>
          <w:szCs w:val="20"/>
          <w:u w:val="single"/>
          <w:lang w:val="af-ZA"/>
        </w:rPr>
        <w:t>ՔԱՍԱԽ ՀԱՄԱՅՆՔԻ ՓՈՂՈՑՆԵՐԻ ԱՍՖԱԼՏԲԵՏՈՆԵ ԾԱԾԿԻ ՓՈՍԱՅԻՆ ՆՈՐՈԳՄԱՆ</w:t>
      </w:r>
      <w:r w:rsidRPr="00E6597C">
        <w:rPr>
          <w:rFonts w:ascii="GHEA Grapalat" w:hAnsi="GHEA Grapalat"/>
          <w:lang w:val="hy-AM"/>
        </w:rPr>
        <w:t>»</w:t>
      </w:r>
      <w:r w:rsidRPr="00E6597C">
        <w:rPr>
          <w:rFonts w:ascii="GHEA Grapalat" w:hAnsi="GHEA Grapalat" w:cs="Times Armenian"/>
          <w:b/>
          <w:sz w:val="20"/>
          <w:lang w:val="pt-BR"/>
        </w:rPr>
        <w:t xml:space="preserve"> </w:t>
      </w: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Կապալառուն աշխատանքները կատարում է ----------------------- հասցեում:</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rsidTr="00545BDE">
        <w:trPr>
          <w:jc w:val="center"/>
        </w:trPr>
        <w:tc>
          <w:tcPr>
            <w:tcW w:w="4536" w:type="dxa"/>
          </w:tcPr>
          <w:p w:rsidR="00F02279"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6C64" w:rsidRPr="000A787A" w:rsidRDefault="00F06C64" w:rsidP="00F06C64">
            <w:pPr>
              <w:spacing w:line="276" w:lineRule="auto"/>
              <w:jc w:val="center"/>
              <w:rPr>
                <w:rFonts w:ascii="GHEA Grapalat" w:hAnsi="GHEA Grapalat" w:cs="Sylfaen"/>
                <w:b/>
                <w:bCs/>
                <w:sz w:val="20"/>
                <w:szCs w:val="20"/>
                <w:lang w:val="nb-NO"/>
              </w:rPr>
            </w:pPr>
            <w:r w:rsidRPr="00057DEA">
              <w:rPr>
                <w:rFonts w:ascii="GHEA Grapalat" w:hAnsi="GHEA Grapalat" w:cs="Sylfaen"/>
                <w:b/>
                <w:bCs/>
                <w:sz w:val="20"/>
                <w:szCs w:val="20"/>
                <w:lang w:val="hy-AM"/>
              </w:rPr>
              <w:t>Քասախի</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համայնքապետարան</w:t>
            </w:r>
          </w:p>
          <w:p w:rsidR="00F06C64" w:rsidRDefault="00F06C64" w:rsidP="00F06C64">
            <w:pPr>
              <w:spacing w:line="276" w:lineRule="auto"/>
              <w:jc w:val="center"/>
              <w:rPr>
                <w:rFonts w:ascii="GHEA Grapalat" w:hAnsi="GHEA Grapalat" w:cs="Sylfaen"/>
                <w:b/>
                <w:bCs/>
                <w:sz w:val="20"/>
                <w:szCs w:val="20"/>
                <w:lang w:val="nb-NO"/>
              </w:rPr>
            </w:pPr>
            <w:r w:rsidRPr="00057DEA">
              <w:rPr>
                <w:rFonts w:ascii="GHEA Grapalat" w:hAnsi="GHEA Grapalat" w:cs="Sylfaen"/>
                <w:b/>
                <w:bCs/>
                <w:sz w:val="20"/>
                <w:szCs w:val="20"/>
                <w:lang w:val="hy-AM"/>
              </w:rPr>
              <w:t>ՀՀ</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Կոտայքի</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մարզ</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գ</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Քասախ</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Ս</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Ջալալյան</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հրպ</w:t>
            </w:r>
            <w:r w:rsidRPr="000A787A">
              <w:rPr>
                <w:rFonts w:ascii="GHEA Grapalat" w:hAnsi="GHEA Grapalat" w:cs="Sylfaen"/>
                <w:b/>
                <w:bCs/>
                <w:sz w:val="20"/>
                <w:szCs w:val="20"/>
                <w:lang w:val="nb-NO"/>
              </w:rPr>
              <w:t>.1</w:t>
            </w:r>
          </w:p>
          <w:p w:rsidR="00F06C64" w:rsidRPr="00C17843" w:rsidRDefault="00F06C64" w:rsidP="00F06C64">
            <w:pPr>
              <w:spacing w:line="276" w:lineRule="auto"/>
              <w:jc w:val="center"/>
              <w:rPr>
                <w:rFonts w:ascii="GHEA Grapalat" w:hAnsi="GHEA Grapalat" w:cs="Sylfaen"/>
                <w:b/>
                <w:bCs/>
                <w:sz w:val="20"/>
                <w:szCs w:val="20"/>
                <w:lang w:val="nb-NO"/>
              </w:rPr>
            </w:pPr>
            <w:r>
              <w:rPr>
                <w:rFonts w:ascii="GHEA Grapalat" w:hAnsi="GHEA Grapalat" w:cs="Sylfaen"/>
                <w:b/>
                <w:bCs/>
                <w:sz w:val="20"/>
                <w:szCs w:val="20"/>
                <w:lang w:val="ru-RU"/>
              </w:rPr>
              <w:t>ՀՀ՝</w:t>
            </w:r>
            <w:r w:rsidRPr="00057DEA">
              <w:rPr>
                <w:rFonts w:ascii="GHEA Grapalat" w:hAnsi="GHEA Grapalat" w:cs="Sylfaen"/>
                <w:b/>
                <w:bCs/>
                <w:sz w:val="20"/>
                <w:szCs w:val="20"/>
                <w:lang w:val="nb-NO"/>
              </w:rPr>
              <w:t xml:space="preserve"> 900112</w:t>
            </w:r>
            <w:r w:rsidRPr="00C17843">
              <w:rPr>
                <w:rFonts w:ascii="GHEA Grapalat" w:hAnsi="GHEA Grapalat" w:cs="Sylfaen"/>
                <w:b/>
                <w:bCs/>
                <w:sz w:val="20"/>
                <w:szCs w:val="20"/>
                <w:lang w:val="nb-NO"/>
              </w:rPr>
              <w:t>000477</w:t>
            </w:r>
          </w:p>
          <w:p w:rsidR="00F06C64" w:rsidRPr="00057DEA" w:rsidRDefault="00F06C64" w:rsidP="00F06C64">
            <w:pPr>
              <w:spacing w:line="276" w:lineRule="auto"/>
              <w:jc w:val="center"/>
              <w:rPr>
                <w:rFonts w:ascii="GHEA Grapalat" w:hAnsi="GHEA Grapalat" w:cs="Sylfaen"/>
                <w:b/>
                <w:bCs/>
                <w:sz w:val="20"/>
                <w:szCs w:val="20"/>
                <w:lang w:val="nb-NO"/>
              </w:rPr>
            </w:pPr>
            <w:r>
              <w:rPr>
                <w:rFonts w:ascii="GHEA Grapalat" w:hAnsi="GHEA Grapalat" w:cs="Sylfaen"/>
                <w:b/>
                <w:bCs/>
                <w:sz w:val="20"/>
                <w:szCs w:val="20"/>
                <w:lang w:val="ru-RU"/>
              </w:rPr>
              <w:t>ՀՀ</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ՖՆ</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գործառնական</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վարչություն</w:t>
            </w:r>
          </w:p>
          <w:p w:rsidR="00F06C64" w:rsidRPr="00E6597C" w:rsidRDefault="00F06C64" w:rsidP="00F06C64">
            <w:pPr>
              <w:spacing w:line="360" w:lineRule="auto"/>
              <w:jc w:val="center"/>
              <w:rPr>
                <w:rFonts w:ascii="GHEA Grapalat" w:hAnsi="GHEA Grapalat" w:cs="Sylfaen"/>
                <w:b/>
                <w:bCs/>
                <w:lang w:val="nb-NO"/>
              </w:rPr>
            </w:pPr>
            <w:r>
              <w:rPr>
                <w:rFonts w:ascii="GHEA Grapalat" w:hAnsi="GHEA Grapalat" w:cs="Sylfaen"/>
                <w:b/>
                <w:bCs/>
                <w:sz w:val="20"/>
                <w:szCs w:val="20"/>
                <w:lang w:val="ru-RU"/>
              </w:rPr>
              <w:t>ՀՎՀՀ՝</w:t>
            </w:r>
            <w:r w:rsidRPr="00057DEA">
              <w:rPr>
                <w:rFonts w:ascii="GHEA Grapalat" w:hAnsi="GHEA Grapalat" w:cs="Sylfaen"/>
                <w:b/>
                <w:bCs/>
                <w:sz w:val="20"/>
                <w:szCs w:val="20"/>
                <w:lang w:val="nb-NO"/>
              </w:rPr>
              <w:t xml:space="preserve"> 03300782</w:t>
            </w:r>
          </w:p>
          <w:p w:rsidR="00F02279" w:rsidRPr="00C17843" w:rsidRDefault="00F02279" w:rsidP="00545BDE">
            <w:pPr>
              <w:rPr>
                <w:rFonts w:ascii="GHEA Grapalat" w:hAnsi="GHEA Grapalat"/>
                <w:sz w:val="22"/>
                <w:szCs w:val="22"/>
                <w:lang w:val="nb-NO"/>
              </w:rPr>
            </w:pPr>
          </w:p>
          <w:p w:rsidR="00F02279" w:rsidRPr="00C17843" w:rsidRDefault="00F02279" w:rsidP="00545BDE">
            <w:pPr>
              <w:rPr>
                <w:rFonts w:ascii="GHEA Grapalat" w:hAnsi="GHEA Grapalat"/>
                <w:lang w:val="nb-NO"/>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rsidR="00F02279" w:rsidRPr="00E6597C" w:rsidRDefault="00F02279" w:rsidP="00F02279">
      <w:pPr>
        <w:ind w:firstLine="567"/>
        <w:jc w:val="center"/>
        <w:rPr>
          <w:rFonts w:ascii="GHEA Grapalat" w:hAnsi="GHEA Grapalat"/>
          <w:b/>
          <w:sz w:val="20"/>
          <w:szCs w:val="20"/>
          <w:lang w:val="pt-BR"/>
        </w:rPr>
      </w:pPr>
      <w:r w:rsidRPr="00251968">
        <w:rPr>
          <w:rFonts w:ascii="GHEA Grapalat" w:hAnsi="GHEA Grapalat"/>
          <w:lang w:val="pt-BR"/>
        </w:rPr>
        <w:t>«</w:t>
      </w:r>
      <w:r w:rsidR="00251968" w:rsidRPr="00251968">
        <w:rPr>
          <w:rFonts w:ascii="GHEA Grapalat" w:hAnsi="GHEA Grapalat"/>
          <w:b/>
          <w:i/>
          <w:u w:val="single"/>
          <w:lang w:val="af-ZA"/>
        </w:rPr>
        <w:t xml:space="preserve"> </w:t>
      </w:r>
      <w:r w:rsidR="00251968" w:rsidRPr="00251968">
        <w:rPr>
          <w:rFonts w:ascii="GHEA Grapalat" w:hAnsi="GHEA Grapalat"/>
          <w:b/>
          <w:sz w:val="20"/>
          <w:szCs w:val="20"/>
          <w:u w:val="single"/>
          <w:lang w:val="af-ZA"/>
        </w:rPr>
        <w:t>ՔԱՍԱԽ ՀԱՄԱՅՆՔԻ ՓՈՂՈՑՆԵՐԻ ԱՍՖԱԼՏԲԵՏՈՆԵ ԾԱԾԿԻ ՓՈՍԱՅԻՆ ՆՈՐՈԳՄԱՆ ԱՇԽԱՏԱՆՔՆԵՐ</w:t>
      </w:r>
      <w:r w:rsidR="00251968" w:rsidRPr="00251968">
        <w:rPr>
          <w:rFonts w:ascii="GHEA Grapalat" w:hAnsi="GHEA Grapalat"/>
          <w:sz w:val="20"/>
          <w:szCs w:val="20"/>
          <w:lang w:val="af-ZA"/>
        </w:rPr>
        <w:t>Ի</w:t>
      </w:r>
      <w:r w:rsidR="00251968" w:rsidRPr="00E6597C">
        <w:rPr>
          <w:rFonts w:ascii="GHEA Grapalat" w:hAnsi="GHEA Grapalat"/>
          <w:i/>
          <w:lang w:val="af-ZA"/>
        </w:rPr>
        <w:t xml:space="preserve"> </w:t>
      </w:r>
      <w:r w:rsidRPr="00251968">
        <w:rPr>
          <w:rFonts w:ascii="GHEA Grapalat" w:hAnsi="GHEA Grapalat"/>
          <w:lang w:val="pt-BR"/>
        </w:rPr>
        <w:t>»</w:t>
      </w:r>
      <w:r w:rsidRPr="00E6597C">
        <w:rPr>
          <w:rFonts w:ascii="GHEA Grapalat" w:hAnsi="GHEA Grapalat" w:cs="Times Armenian"/>
          <w:b/>
          <w:sz w:val="20"/>
          <w:lang w:val="pt-BR"/>
        </w:rPr>
        <w:t xml:space="preserve"> </w:t>
      </w:r>
      <w:r w:rsidRPr="00E6597C">
        <w:rPr>
          <w:rFonts w:ascii="GHEA Grapalat" w:hAnsi="GHEA Grapalat" w:cs="Sylfaen"/>
          <w:b/>
          <w:sz w:val="18"/>
          <w:szCs w:val="18"/>
          <w:lang w:val="pt-BR"/>
        </w:rPr>
        <w:t>ԱՇԽԱՏԱՆՔՆԵՐԻ</w:t>
      </w:r>
      <w:r w:rsidRPr="00E6597C">
        <w:rPr>
          <w:rFonts w:ascii="GHEA Grapalat" w:hAnsi="GHEA Grapalat" w:cs="Times Armenian"/>
          <w:b/>
          <w:sz w:val="18"/>
          <w:szCs w:val="18"/>
          <w:lang w:val="pt-BR"/>
        </w:rPr>
        <w:t xml:space="preserve">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rsidTr="00545BDE">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rsidTr="00545BDE">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4924" w:type="dxa"/>
            <w:vMerge/>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5</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cantSplit/>
          <w:trHeight w:val="586"/>
          <w:jc w:val="center"/>
        </w:trPr>
        <w:tc>
          <w:tcPr>
            <w:tcW w:w="5464" w:type="dxa"/>
            <w:gridSpan w:val="2"/>
            <w:vAlign w:val="center"/>
          </w:tcPr>
          <w:p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rsidR="00F02279" w:rsidRPr="00E6597C" w:rsidRDefault="00F02279" w:rsidP="00545BDE">
            <w:pPr>
              <w:jc w:val="center"/>
              <w:rPr>
                <w:rFonts w:ascii="GHEA Grapalat" w:hAnsi="GHEA Grapalat"/>
                <w:b/>
                <w:sz w:val="20"/>
                <w:szCs w:val="20"/>
                <w:lang w:val="pt-BR"/>
              </w:rPr>
            </w:pPr>
          </w:p>
        </w:tc>
        <w:tc>
          <w:tcPr>
            <w:tcW w:w="1440" w:type="dxa"/>
            <w:vAlign w:val="center"/>
          </w:tcPr>
          <w:p w:rsidR="00F02279" w:rsidRPr="00E6597C" w:rsidRDefault="00F02279" w:rsidP="00545BDE">
            <w:pPr>
              <w:jc w:val="center"/>
              <w:rPr>
                <w:rFonts w:ascii="GHEA Grapalat" w:hAnsi="GHEA Grapalat"/>
                <w:b/>
                <w:sz w:val="20"/>
                <w:szCs w:val="20"/>
                <w:lang w:val="pt-BR"/>
              </w:rPr>
            </w:pPr>
          </w:p>
        </w:tc>
      </w:tr>
    </w:tbl>
    <w:p w:rsidR="00F02279" w:rsidRPr="00E6597C" w:rsidRDefault="00F02279" w:rsidP="00F02279">
      <w:pPr>
        <w:keepNext/>
        <w:jc w:val="both"/>
        <w:outlineLvl w:val="3"/>
        <w:rPr>
          <w:rFonts w:ascii="GHEA Grapalat" w:hAnsi="GHEA Grapalat"/>
          <w:i/>
          <w:sz w:val="32"/>
          <w:lang w:val="pt-BR"/>
        </w:rPr>
      </w:pPr>
    </w:p>
    <w:p w:rsidR="00F02279" w:rsidRPr="00E6597C"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rsidTr="00545BDE">
        <w:trPr>
          <w:jc w:val="center"/>
        </w:trPr>
        <w:tc>
          <w:tcPr>
            <w:tcW w:w="4536" w:type="dxa"/>
          </w:tcPr>
          <w:p w:rsidR="00F02279"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6C64" w:rsidRPr="000A787A" w:rsidRDefault="00F06C64" w:rsidP="00F06C64">
            <w:pPr>
              <w:spacing w:line="276" w:lineRule="auto"/>
              <w:jc w:val="center"/>
              <w:rPr>
                <w:rFonts w:ascii="GHEA Grapalat" w:hAnsi="GHEA Grapalat" w:cs="Sylfaen"/>
                <w:b/>
                <w:bCs/>
                <w:sz w:val="20"/>
                <w:szCs w:val="20"/>
                <w:lang w:val="nb-NO"/>
              </w:rPr>
            </w:pPr>
            <w:r w:rsidRPr="00057DEA">
              <w:rPr>
                <w:rFonts w:ascii="GHEA Grapalat" w:hAnsi="GHEA Grapalat" w:cs="Sylfaen"/>
                <w:b/>
                <w:bCs/>
                <w:sz w:val="20"/>
                <w:szCs w:val="20"/>
                <w:lang w:val="hy-AM"/>
              </w:rPr>
              <w:t>Քասախի</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համայնքապետարան</w:t>
            </w:r>
          </w:p>
          <w:p w:rsidR="00F06C64" w:rsidRDefault="00F06C64" w:rsidP="00F06C64">
            <w:pPr>
              <w:spacing w:line="276" w:lineRule="auto"/>
              <w:jc w:val="center"/>
              <w:rPr>
                <w:rFonts w:ascii="GHEA Grapalat" w:hAnsi="GHEA Grapalat" w:cs="Sylfaen"/>
                <w:b/>
                <w:bCs/>
                <w:sz w:val="20"/>
                <w:szCs w:val="20"/>
                <w:lang w:val="nb-NO"/>
              </w:rPr>
            </w:pPr>
            <w:r w:rsidRPr="00057DEA">
              <w:rPr>
                <w:rFonts w:ascii="GHEA Grapalat" w:hAnsi="GHEA Grapalat" w:cs="Sylfaen"/>
                <w:b/>
                <w:bCs/>
                <w:sz w:val="20"/>
                <w:szCs w:val="20"/>
                <w:lang w:val="hy-AM"/>
              </w:rPr>
              <w:t>ՀՀ</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Կոտայքի</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մարզ</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գ</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Քասախ</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Ս</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Ջալալյան</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հրպ</w:t>
            </w:r>
            <w:r w:rsidRPr="000A787A">
              <w:rPr>
                <w:rFonts w:ascii="GHEA Grapalat" w:hAnsi="GHEA Grapalat" w:cs="Sylfaen"/>
                <w:b/>
                <w:bCs/>
                <w:sz w:val="20"/>
                <w:szCs w:val="20"/>
                <w:lang w:val="nb-NO"/>
              </w:rPr>
              <w:t>.1</w:t>
            </w:r>
          </w:p>
          <w:p w:rsidR="00F06C64" w:rsidRPr="00C17843" w:rsidRDefault="00F06C64" w:rsidP="00F06C64">
            <w:pPr>
              <w:spacing w:line="276" w:lineRule="auto"/>
              <w:jc w:val="center"/>
              <w:rPr>
                <w:rFonts w:ascii="GHEA Grapalat" w:hAnsi="GHEA Grapalat" w:cs="Sylfaen"/>
                <w:b/>
                <w:bCs/>
                <w:sz w:val="20"/>
                <w:szCs w:val="20"/>
                <w:lang w:val="nb-NO"/>
              </w:rPr>
            </w:pPr>
            <w:r>
              <w:rPr>
                <w:rFonts w:ascii="GHEA Grapalat" w:hAnsi="GHEA Grapalat" w:cs="Sylfaen"/>
                <w:b/>
                <w:bCs/>
                <w:sz w:val="20"/>
                <w:szCs w:val="20"/>
                <w:lang w:val="ru-RU"/>
              </w:rPr>
              <w:t>ՀՀ՝</w:t>
            </w:r>
            <w:r w:rsidRPr="00057DEA">
              <w:rPr>
                <w:rFonts w:ascii="GHEA Grapalat" w:hAnsi="GHEA Grapalat" w:cs="Sylfaen"/>
                <w:b/>
                <w:bCs/>
                <w:sz w:val="20"/>
                <w:szCs w:val="20"/>
                <w:lang w:val="nb-NO"/>
              </w:rPr>
              <w:t xml:space="preserve"> 900112</w:t>
            </w:r>
            <w:r w:rsidRPr="00C17843">
              <w:rPr>
                <w:rFonts w:ascii="GHEA Grapalat" w:hAnsi="GHEA Grapalat" w:cs="Sylfaen"/>
                <w:b/>
                <w:bCs/>
                <w:sz w:val="20"/>
                <w:szCs w:val="20"/>
                <w:lang w:val="nb-NO"/>
              </w:rPr>
              <w:t>000477</w:t>
            </w:r>
          </w:p>
          <w:p w:rsidR="00F06C64" w:rsidRPr="00057DEA" w:rsidRDefault="00F06C64" w:rsidP="00F06C64">
            <w:pPr>
              <w:spacing w:line="276" w:lineRule="auto"/>
              <w:jc w:val="center"/>
              <w:rPr>
                <w:rFonts w:ascii="GHEA Grapalat" w:hAnsi="GHEA Grapalat" w:cs="Sylfaen"/>
                <w:b/>
                <w:bCs/>
                <w:sz w:val="20"/>
                <w:szCs w:val="20"/>
                <w:lang w:val="nb-NO"/>
              </w:rPr>
            </w:pPr>
            <w:r>
              <w:rPr>
                <w:rFonts w:ascii="GHEA Grapalat" w:hAnsi="GHEA Grapalat" w:cs="Sylfaen"/>
                <w:b/>
                <w:bCs/>
                <w:sz w:val="20"/>
                <w:szCs w:val="20"/>
                <w:lang w:val="ru-RU"/>
              </w:rPr>
              <w:t>ՀՀ</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ՖՆ</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գործառնական</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վարչություն</w:t>
            </w:r>
          </w:p>
          <w:p w:rsidR="00F06C64" w:rsidRPr="00E6597C" w:rsidRDefault="00F06C64" w:rsidP="00F06C64">
            <w:pPr>
              <w:spacing w:line="360" w:lineRule="auto"/>
              <w:jc w:val="center"/>
              <w:rPr>
                <w:rFonts w:ascii="GHEA Grapalat" w:hAnsi="GHEA Grapalat" w:cs="Sylfaen"/>
                <w:b/>
                <w:bCs/>
                <w:lang w:val="nb-NO"/>
              </w:rPr>
            </w:pPr>
            <w:r>
              <w:rPr>
                <w:rFonts w:ascii="GHEA Grapalat" w:hAnsi="GHEA Grapalat" w:cs="Sylfaen"/>
                <w:b/>
                <w:bCs/>
                <w:sz w:val="20"/>
                <w:szCs w:val="20"/>
                <w:lang w:val="ru-RU"/>
              </w:rPr>
              <w:t>ՀՎՀՀ՝</w:t>
            </w:r>
            <w:r w:rsidRPr="00057DEA">
              <w:rPr>
                <w:rFonts w:ascii="GHEA Grapalat" w:hAnsi="GHEA Grapalat" w:cs="Sylfaen"/>
                <w:b/>
                <w:bCs/>
                <w:sz w:val="20"/>
                <w:szCs w:val="20"/>
                <w:lang w:val="nb-NO"/>
              </w:rPr>
              <w:t xml:space="preserve"> 03300782</w:t>
            </w:r>
          </w:p>
          <w:p w:rsidR="00F02279" w:rsidRPr="00C17843" w:rsidRDefault="00F02279" w:rsidP="00545BDE">
            <w:pPr>
              <w:rPr>
                <w:rFonts w:ascii="GHEA Grapalat" w:hAnsi="GHEA Grapalat"/>
                <w:sz w:val="22"/>
                <w:szCs w:val="22"/>
                <w:lang w:val="nb-NO"/>
              </w:rPr>
            </w:pPr>
          </w:p>
          <w:p w:rsidR="00F02279" w:rsidRPr="00C17843" w:rsidRDefault="00F02279" w:rsidP="00545BDE">
            <w:pPr>
              <w:rPr>
                <w:rFonts w:ascii="GHEA Grapalat" w:hAnsi="GHEA Grapalat"/>
                <w:lang w:val="nb-NO"/>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both"/>
        <w:rPr>
          <w:rFonts w:ascii="GHEA Grapalat" w:hAnsi="GHEA Grapalat"/>
          <w:lang w:val="pt-BR"/>
        </w:rPr>
      </w:pPr>
    </w:p>
    <w:p w:rsidR="00F02279" w:rsidRPr="00E6597C" w:rsidRDefault="00F02279" w:rsidP="00F02279">
      <w:pPr>
        <w:tabs>
          <w:tab w:val="left" w:pos="8789"/>
        </w:tabs>
        <w:jc w:val="both"/>
        <w:rPr>
          <w:rFonts w:ascii="GHEA Grapalat" w:hAnsi="GHEA Grapalat"/>
          <w:lang w:val="pt-BR"/>
        </w:rPr>
      </w:pPr>
    </w:p>
    <w:p w:rsidR="00F02279" w:rsidRPr="00E6597C" w:rsidRDefault="00F02279" w:rsidP="00F02279">
      <w:pPr>
        <w:tabs>
          <w:tab w:val="left" w:pos="1080"/>
        </w:tabs>
        <w:ind w:right="-7" w:firstLine="567"/>
        <w:jc w:val="both"/>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9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1418"/>
        <w:gridCol w:w="2263"/>
        <w:gridCol w:w="469"/>
        <w:gridCol w:w="469"/>
        <w:gridCol w:w="469"/>
        <w:gridCol w:w="469"/>
        <w:gridCol w:w="469"/>
        <w:gridCol w:w="469"/>
        <w:gridCol w:w="469"/>
        <w:gridCol w:w="469"/>
        <w:gridCol w:w="497"/>
        <w:gridCol w:w="497"/>
        <w:gridCol w:w="362"/>
        <w:gridCol w:w="567"/>
        <w:gridCol w:w="425"/>
      </w:tblGrid>
      <w:tr w:rsidR="00F02279" w:rsidRPr="00E6597C" w:rsidTr="00D65DC7">
        <w:tc>
          <w:tcPr>
            <w:tcW w:w="10944"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8525B2" w:rsidTr="00D65DC7">
        <w:tc>
          <w:tcPr>
            <w:tcW w:w="1163"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418"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263"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100" w:type="dxa"/>
            <w:gridSpan w:val="13"/>
            <w:vAlign w:val="center"/>
          </w:tcPr>
          <w:p w:rsidR="00F02279" w:rsidRPr="00E6597C" w:rsidRDefault="00F02279" w:rsidP="00251968">
            <w:pPr>
              <w:jc w:val="both"/>
              <w:rPr>
                <w:rFonts w:ascii="GHEA Grapalat" w:hAnsi="GHEA Grapalat"/>
                <w:sz w:val="18"/>
                <w:lang w:val="es-ES"/>
              </w:rPr>
            </w:pPr>
            <w:r w:rsidRPr="00E6597C">
              <w:rPr>
                <w:rFonts w:ascii="GHEA Grapalat" w:hAnsi="GHEA Grapalat"/>
                <w:sz w:val="18"/>
                <w:lang w:val="es-ES"/>
              </w:rPr>
              <w:t>դիմաց վճարումնե</w:t>
            </w:r>
            <w:r w:rsidR="00251968">
              <w:rPr>
                <w:rFonts w:ascii="GHEA Grapalat" w:hAnsi="GHEA Grapalat"/>
                <w:sz w:val="18"/>
                <w:lang w:val="es-ES"/>
              </w:rPr>
              <w:t>րը նախատեսվում է իրականացնել 2020</w:t>
            </w:r>
            <w:r w:rsidRPr="00E6597C">
              <w:rPr>
                <w:rFonts w:ascii="GHEA Grapalat" w:hAnsi="GHEA Grapalat"/>
                <w:sz w:val="18"/>
                <w:lang w:val="es-ES"/>
              </w:rPr>
              <w:t>թ-ին` ըստ ամիսների, այդ թվում**</w:t>
            </w:r>
          </w:p>
        </w:tc>
      </w:tr>
      <w:tr w:rsidR="00F02279" w:rsidRPr="00E6597C" w:rsidTr="00D65DC7">
        <w:trPr>
          <w:trHeight w:val="1538"/>
        </w:trPr>
        <w:tc>
          <w:tcPr>
            <w:tcW w:w="1163" w:type="dxa"/>
          </w:tcPr>
          <w:p w:rsidR="00F02279" w:rsidRPr="00E6597C" w:rsidRDefault="00F02279" w:rsidP="00545BDE">
            <w:pPr>
              <w:jc w:val="center"/>
              <w:rPr>
                <w:rFonts w:ascii="GHEA Grapalat" w:hAnsi="GHEA Grapalat"/>
                <w:sz w:val="20"/>
                <w:lang w:val="es-ES"/>
              </w:rPr>
            </w:pPr>
          </w:p>
        </w:tc>
        <w:tc>
          <w:tcPr>
            <w:tcW w:w="1418" w:type="dxa"/>
          </w:tcPr>
          <w:p w:rsidR="00F02279" w:rsidRPr="00E6597C" w:rsidRDefault="00F02279" w:rsidP="00545BDE">
            <w:pPr>
              <w:jc w:val="center"/>
              <w:rPr>
                <w:rFonts w:ascii="GHEA Grapalat" w:hAnsi="GHEA Grapalat"/>
                <w:sz w:val="20"/>
                <w:lang w:val="es-ES"/>
              </w:rPr>
            </w:pPr>
          </w:p>
        </w:tc>
        <w:tc>
          <w:tcPr>
            <w:tcW w:w="2263" w:type="dxa"/>
          </w:tcPr>
          <w:p w:rsidR="00F02279" w:rsidRPr="00E6597C" w:rsidRDefault="00F02279" w:rsidP="00545BDE">
            <w:pPr>
              <w:jc w:val="center"/>
              <w:rPr>
                <w:rFonts w:ascii="GHEA Grapalat" w:hAnsi="GHEA Grapalat"/>
                <w:sz w:val="20"/>
                <w:lang w:val="es-ES"/>
              </w:rPr>
            </w:pP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9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9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362"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6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425"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F02279" w:rsidRPr="008525B2" w:rsidTr="00D65DC7">
        <w:trPr>
          <w:cantSplit/>
          <w:trHeight w:val="1538"/>
        </w:trPr>
        <w:tc>
          <w:tcPr>
            <w:tcW w:w="1163" w:type="dxa"/>
          </w:tcPr>
          <w:p w:rsidR="00F02279" w:rsidRPr="00E6597C" w:rsidRDefault="00D65DC7" w:rsidP="00545BDE">
            <w:pPr>
              <w:jc w:val="center"/>
              <w:rPr>
                <w:rFonts w:ascii="GHEA Grapalat" w:hAnsi="GHEA Grapalat"/>
                <w:sz w:val="20"/>
                <w:lang w:val="es-ES"/>
              </w:rPr>
            </w:pPr>
            <w:r>
              <w:rPr>
                <w:rFonts w:ascii="GHEA Grapalat" w:hAnsi="GHEA Grapalat"/>
                <w:sz w:val="20"/>
                <w:lang w:val="es-ES"/>
              </w:rPr>
              <w:t>1</w:t>
            </w:r>
          </w:p>
        </w:tc>
        <w:tc>
          <w:tcPr>
            <w:tcW w:w="1418" w:type="dxa"/>
          </w:tcPr>
          <w:p w:rsidR="00F02279" w:rsidRPr="00E6597C" w:rsidRDefault="00D65DC7" w:rsidP="00545BDE">
            <w:pPr>
              <w:jc w:val="center"/>
              <w:rPr>
                <w:rFonts w:ascii="GHEA Grapalat" w:hAnsi="GHEA Grapalat"/>
                <w:sz w:val="20"/>
                <w:lang w:val="es-ES"/>
              </w:rPr>
            </w:pPr>
            <w:r w:rsidRPr="00D65DC7">
              <w:rPr>
                <w:rFonts w:ascii="GHEA Grapalat" w:hAnsi="GHEA Grapalat"/>
                <w:sz w:val="20"/>
                <w:lang w:val="es-ES"/>
              </w:rPr>
              <w:t>45231162</w:t>
            </w:r>
          </w:p>
        </w:tc>
        <w:tc>
          <w:tcPr>
            <w:tcW w:w="2263" w:type="dxa"/>
          </w:tcPr>
          <w:p w:rsidR="00F02279" w:rsidRPr="00D65DC7" w:rsidRDefault="00D65DC7" w:rsidP="00D65DC7">
            <w:pPr>
              <w:jc w:val="center"/>
              <w:rPr>
                <w:rFonts w:ascii="GHEA Grapalat" w:hAnsi="GHEA Grapalat"/>
                <w:sz w:val="20"/>
                <w:lang w:val="hy-AM"/>
              </w:rPr>
            </w:pPr>
            <w:r w:rsidRPr="00251968">
              <w:rPr>
                <w:rFonts w:ascii="GHEA Grapalat" w:hAnsi="GHEA Grapalat"/>
                <w:lang w:val="pt-BR"/>
              </w:rPr>
              <w:t>«</w:t>
            </w:r>
            <w:r w:rsidRPr="00251968">
              <w:rPr>
                <w:rFonts w:ascii="GHEA Grapalat" w:hAnsi="GHEA Grapalat"/>
                <w:b/>
                <w:i/>
                <w:u w:val="single"/>
                <w:lang w:val="af-ZA"/>
              </w:rPr>
              <w:t xml:space="preserve"> </w:t>
            </w:r>
            <w:r w:rsidRPr="00D65DC7">
              <w:rPr>
                <w:rFonts w:ascii="GHEA Grapalat" w:hAnsi="GHEA Grapalat"/>
                <w:b/>
                <w:i/>
                <w:sz w:val="20"/>
                <w:szCs w:val="20"/>
                <w:u w:val="single"/>
                <w:lang w:val="hy-AM"/>
              </w:rPr>
              <w:t>Ք</w:t>
            </w:r>
            <w:r w:rsidRPr="00251968">
              <w:rPr>
                <w:rFonts w:ascii="GHEA Grapalat" w:hAnsi="GHEA Grapalat"/>
                <w:b/>
                <w:sz w:val="20"/>
                <w:szCs w:val="20"/>
                <w:u w:val="single"/>
                <w:lang w:val="af-ZA"/>
              </w:rPr>
              <w:t>ասախ համայնքի փողոցների ասֆալտբետոնե ծածկի փոսային նորոգման աշխատանքներ</w:t>
            </w:r>
            <w:r>
              <w:rPr>
                <w:rFonts w:ascii="GHEA Grapalat" w:hAnsi="GHEA Grapalat"/>
                <w:b/>
                <w:sz w:val="20"/>
                <w:szCs w:val="20"/>
                <w:u w:val="single"/>
                <w:lang w:val="hy-AM"/>
              </w:rPr>
              <w:t>»</w:t>
            </w:r>
          </w:p>
        </w:tc>
        <w:tc>
          <w:tcPr>
            <w:tcW w:w="46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8525B2" w:rsidP="00545BDE">
            <w:pPr>
              <w:jc w:val="center"/>
              <w:rPr>
                <w:rFonts w:ascii="GHEA Grapalat" w:hAnsi="GHEA Grapalat" w:cs="Arial"/>
                <w:sz w:val="18"/>
                <w:szCs w:val="18"/>
                <w:lang w:val="pt-BR"/>
              </w:rPr>
            </w:pPr>
            <w:r w:rsidRPr="008525B2">
              <w:rPr>
                <w:rFonts w:ascii="GHEA Grapalat" w:hAnsi="GHEA Grapalat"/>
                <w:sz w:val="20"/>
                <w:lang w:val="pt-BR"/>
              </w:rPr>
              <w:t>..</w:t>
            </w:r>
            <w:r>
              <w:rPr>
                <w:rFonts w:ascii="GHEA Grapalat" w:hAnsi="GHEA Grapalat"/>
                <w:sz w:val="20"/>
                <w:lang w:val="pt-BR"/>
              </w:rPr>
              <w:t>.</w:t>
            </w:r>
            <w:r w:rsidR="00F02279" w:rsidRPr="00E6597C">
              <w:rPr>
                <w:rFonts w:ascii="GHEA Grapalat" w:hAnsi="GHEA Grapalat"/>
                <w:sz w:val="20"/>
                <w:lang w:val="pt-BR"/>
              </w:rPr>
              <w:t xml:space="preserve"> %</w:t>
            </w:r>
          </w:p>
        </w:tc>
        <w:tc>
          <w:tcPr>
            <w:tcW w:w="497" w:type="dxa"/>
            <w:textDirection w:val="btLr"/>
          </w:tcPr>
          <w:p w:rsidR="00F02279" w:rsidRPr="00D65DC7" w:rsidRDefault="008525B2" w:rsidP="00D65DC7">
            <w:pPr>
              <w:ind w:left="113" w:right="113"/>
              <w:jc w:val="center"/>
              <w:rPr>
                <w:rFonts w:ascii="GHEA Grapalat" w:hAnsi="GHEA Grapalat" w:cs="Arial"/>
                <w:sz w:val="18"/>
                <w:szCs w:val="18"/>
                <w:lang w:val="hy-AM"/>
              </w:rPr>
            </w:pPr>
            <w:r>
              <w:rPr>
                <w:rFonts w:ascii="GHEA Grapalat" w:hAnsi="GHEA Grapalat"/>
                <w:sz w:val="20"/>
              </w:rPr>
              <w:t>75</w:t>
            </w:r>
            <w:bookmarkStart w:id="20" w:name="_GoBack"/>
            <w:bookmarkEnd w:id="20"/>
            <w:r w:rsidR="00D65DC7" w:rsidRPr="00E6597C">
              <w:rPr>
                <w:rFonts w:ascii="GHEA Grapalat" w:hAnsi="GHEA Grapalat"/>
                <w:sz w:val="20"/>
                <w:lang w:val="pt-BR"/>
              </w:rPr>
              <w:t>%</w:t>
            </w:r>
          </w:p>
        </w:tc>
        <w:tc>
          <w:tcPr>
            <w:tcW w:w="497" w:type="dxa"/>
            <w:textDirection w:val="btLr"/>
          </w:tcPr>
          <w:p w:rsidR="00F02279" w:rsidRPr="00D65DC7" w:rsidRDefault="00D65DC7" w:rsidP="00D65DC7">
            <w:pPr>
              <w:ind w:left="113" w:right="113"/>
              <w:jc w:val="center"/>
              <w:rPr>
                <w:rFonts w:ascii="GHEA Grapalat" w:hAnsi="GHEA Grapalat" w:cs="Arial"/>
                <w:sz w:val="18"/>
                <w:szCs w:val="18"/>
                <w:lang w:val="hy-AM"/>
              </w:rPr>
            </w:pPr>
            <w:r>
              <w:rPr>
                <w:rFonts w:ascii="GHEA Grapalat" w:hAnsi="GHEA Grapalat"/>
                <w:sz w:val="20"/>
                <w:lang w:val="hy-AM"/>
              </w:rPr>
              <w:t>100</w:t>
            </w:r>
            <w:r w:rsidRPr="00E6597C">
              <w:rPr>
                <w:rFonts w:ascii="GHEA Grapalat" w:hAnsi="GHEA Grapalat"/>
                <w:sz w:val="20"/>
                <w:lang w:val="pt-BR"/>
              </w:rPr>
              <w:t>%</w:t>
            </w:r>
          </w:p>
        </w:tc>
        <w:tc>
          <w:tcPr>
            <w:tcW w:w="362" w:type="dxa"/>
            <w:textDirection w:val="btLr"/>
          </w:tcPr>
          <w:p w:rsidR="00F02279" w:rsidRPr="00E6597C" w:rsidRDefault="00D65DC7" w:rsidP="00D65DC7">
            <w:pPr>
              <w:ind w:left="113" w:right="113"/>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w:t>
            </w:r>
          </w:p>
        </w:tc>
        <w:tc>
          <w:tcPr>
            <w:tcW w:w="567" w:type="dxa"/>
            <w:textDirection w:val="btLr"/>
          </w:tcPr>
          <w:p w:rsidR="00F02279" w:rsidRPr="00E6597C" w:rsidRDefault="00D65DC7" w:rsidP="00D65DC7">
            <w:pPr>
              <w:ind w:left="113" w:right="113"/>
              <w:jc w:val="center"/>
              <w:rPr>
                <w:rFonts w:ascii="GHEA Grapalat" w:hAnsi="GHEA Grapalat" w:cs="Arial"/>
                <w:sz w:val="18"/>
                <w:szCs w:val="18"/>
                <w:lang w:val="pt-BR"/>
              </w:rPr>
            </w:pPr>
            <w:r>
              <w:rPr>
                <w:rFonts w:ascii="GHEA Grapalat" w:hAnsi="GHEA Grapalat"/>
                <w:sz w:val="20"/>
                <w:lang w:val="hy-AM"/>
              </w:rPr>
              <w:t>100</w:t>
            </w:r>
            <w:r w:rsidR="00F02279" w:rsidRPr="00E6597C">
              <w:rPr>
                <w:rFonts w:ascii="GHEA Grapalat" w:hAnsi="GHEA Grapalat"/>
                <w:sz w:val="20"/>
                <w:lang w:val="pt-BR"/>
              </w:rPr>
              <w:t>%</w:t>
            </w:r>
          </w:p>
        </w:tc>
        <w:tc>
          <w:tcPr>
            <w:tcW w:w="425" w:type="dxa"/>
            <w:textDirection w:val="btLr"/>
          </w:tcPr>
          <w:p w:rsidR="00F02279" w:rsidRPr="00E6597C" w:rsidRDefault="00D65DC7" w:rsidP="00D65DC7">
            <w:pPr>
              <w:ind w:left="113" w:right="113"/>
              <w:jc w:val="center"/>
              <w:rPr>
                <w:rFonts w:ascii="GHEA Grapalat" w:hAnsi="GHEA Grapalat"/>
                <w:sz w:val="20"/>
                <w:lang w:val="pt-BR"/>
              </w:rPr>
            </w:pPr>
            <w:r>
              <w:rPr>
                <w:rFonts w:ascii="GHEA Grapalat" w:hAnsi="GHEA Grapalat"/>
                <w:sz w:val="20"/>
                <w:lang w:val="hy-AM"/>
              </w:rPr>
              <w:t>100</w:t>
            </w:r>
            <w:r w:rsidRPr="00E6597C">
              <w:rPr>
                <w:rFonts w:ascii="GHEA Grapalat" w:hAnsi="GHEA Grapalat"/>
                <w:sz w:val="20"/>
                <w:lang w:val="pt-BR"/>
              </w:rPr>
              <w:t>%</w:t>
            </w:r>
          </w:p>
          <w:p w:rsidR="00F02279" w:rsidRPr="00E6597C" w:rsidRDefault="00F02279" w:rsidP="00D65DC7">
            <w:pPr>
              <w:ind w:left="113" w:right="113"/>
              <w:jc w:val="center"/>
              <w:rPr>
                <w:rFonts w:ascii="GHEA Grapalat" w:hAnsi="GHEA Grapalat"/>
                <w:sz w:val="20"/>
                <w:lang w:val="pt-BR"/>
              </w:rPr>
            </w:pPr>
          </w:p>
          <w:p w:rsidR="00F02279" w:rsidRPr="00E6597C" w:rsidRDefault="00F02279" w:rsidP="00D65DC7">
            <w:pPr>
              <w:ind w:left="113" w:right="113"/>
              <w:jc w:val="center"/>
              <w:rPr>
                <w:rFonts w:ascii="GHEA Grapalat" w:hAnsi="GHEA Grapalat"/>
                <w:b/>
                <w:lang w:val="pt-BR"/>
              </w:rPr>
            </w:pPr>
            <w:r w:rsidRPr="00E6597C">
              <w:rPr>
                <w:rFonts w:ascii="GHEA Grapalat" w:hAnsi="GHEA Grapalat"/>
                <w:sz w:val="20"/>
                <w:lang w:val="pt-BR"/>
              </w:rPr>
              <w:t>... %</w:t>
            </w:r>
          </w:p>
        </w:tc>
      </w:tr>
    </w:tbl>
    <w:p w:rsidR="00F02279" w:rsidRPr="008525B2" w:rsidRDefault="00F02279" w:rsidP="00F02279">
      <w:pPr>
        <w:rPr>
          <w:rFonts w:ascii="GHEA Grapalat" w:hAnsi="GHEA Grapalat"/>
          <w:i/>
          <w:sz w:val="18"/>
          <w:szCs w:val="18"/>
          <w:lang w:val="pt-BR"/>
        </w:rPr>
      </w:pPr>
    </w:p>
    <w:p w:rsidR="00F02279" w:rsidRPr="00E6597C" w:rsidRDefault="00F02279" w:rsidP="00F02279">
      <w:pPr>
        <w:jc w:val="both"/>
        <w:rPr>
          <w:rFonts w:ascii="GHEA Grapalat" w:hAnsi="GHEA Grapalat" w:cs="Sylfaen"/>
          <w:i/>
          <w:sz w:val="18"/>
          <w:szCs w:val="18"/>
          <w:lang w:val="pt-BR"/>
        </w:rPr>
      </w:pPr>
      <w:r w:rsidRPr="008525B2">
        <w:rPr>
          <w:rFonts w:ascii="GHEA Grapalat" w:hAnsi="GHEA Grapalat"/>
          <w:i/>
          <w:sz w:val="18"/>
          <w:szCs w:val="18"/>
          <w:lang w:val="pt-BR"/>
        </w:rPr>
        <w:t xml:space="preserve">* </w:t>
      </w:r>
      <w:r w:rsidRPr="00E6597C">
        <w:rPr>
          <w:rFonts w:ascii="GHEA Grapalat" w:hAnsi="GHEA Grapalat" w:cs="Sylfaen"/>
          <w:i/>
          <w:sz w:val="18"/>
          <w:szCs w:val="18"/>
          <w:lang w:val="pt-BR"/>
        </w:rPr>
        <w:t>Վճարման</w:t>
      </w:r>
      <w:r w:rsidRPr="008525B2">
        <w:rPr>
          <w:rFonts w:ascii="GHEA Grapalat" w:hAnsi="GHEA Grapalat" w:cs="Times Armenian"/>
          <w:i/>
          <w:sz w:val="18"/>
          <w:szCs w:val="18"/>
          <w:lang w:val="pt-BR"/>
        </w:rPr>
        <w:t xml:space="preserve"> </w:t>
      </w:r>
      <w:r w:rsidRPr="00E6597C">
        <w:rPr>
          <w:rFonts w:ascii="GHEA Grapalat" w:hAnsi="GHEA Grapalat" w:cs="Sylfaen"/>
          <w:i/>
          <w:sz w:val="18"/>
          <w:szCs w:val="18"/>
          <w:lang w:val="pt-BR"/>
        </w:rPr>
        <w:t>ենթակա</w:t>
      </w:r>
      <w:r w:rsidRPr="008525B2">
        <w:rPr>
          <w:rFonts w:ascii="GHEA Grapalat" w:hAnsi="GHEA Grapalat" w:cs="Times Armenian"/>
          <w:i/>
          <w:sz w:val="18"/>
          <w:szCs w:val="18"/>
          <w:lang w:val="pt-BR"/>
        </w:rPr>
        <w:t xml:space="preserve"> </w:t>
      </w:r>
      <w:r w:rsidRPr="00E6597C">
        <w:rPr>
          <w:rFonts w:ascii="GHEA Grapalat" w:hAnsi="GHEA Grapalat" w:cs="Sylfaen"/>
          <w:i/>
          <w:sz w:val="18"/>
          <w:szCs w:val="18"/>
          <w:lang w:val="pt-BR"/>
        </w:rPr>
        <w:t>գումարները</w:t>
      </w:r>
      <w:r w:rsidRPr="008525B2">
        <w:rPr>
          <w:rFonts w:ascii="GHEA Grapalat" w:hAnsi="GHEA Grapalat" w:cs="Times Armenian"/>
          <w:i/>
          <w:sz w:val="18"/>
          <w:szCs w:val="18"/>
          <w:lang w:val="pt-BR"/>
        </w:rPr>
        <w:t xml:space="preserve"> </w:t>
      </w:r>
      <w:r w:rsidRPr="00E6597C">
        <w:rPr>
          <w:rFonts w:ascii="GHEA Grapalat" w:hAnsi="GHEA Grapalat" w:cs="Sylfaen"/>
          <w:i/>
          <w:sz w:val="18"/>
          <w:szCs w:val="18"/>
          <w:lang w:val="pt-BR"/>
        </w:rPr>
        <w:t>ներկայացվում են աճողական</w:t>
      </w:r>
      <w:r w:rsidRPr="008525B2">
        <w:rPr>
          <w:rFonts w:ascii="GHEA Grapalat" w:hAnsi="GHEA Grapalat" w:cs="Times Armenian"/>
          <w:i/>
          <w:sz w:val="18"/>
          <w:szCs w:val="18"/>
          <w:lang w:val="pt-BR"/>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E6597C" w:rsidRDefault="00F02279" w:rsidP="00F02279">
      <w:pPr>
        <w:jc w:val="center"/>
        <w:rPr>
          <w:rFonts w:ascii="GHEA Grapalat" w:hAnsi="GHEA Grapalat"/>
          <w:sz w:val="20"/>
          <w:lang w:val="es-ES"/>
        </w:rPr>
      </w:pPr>
    </w:p>
    <w:p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rsidTr="00545BDE">
        <w:trPr>
          <w:jc w:val="center"/>
        </w:trPr>
        <w:tc>
          <w:tcPr>
            <w:tcW w:w="4536" w:type="dxa"/>
          </w:tcPr>
          <w:p w:rsidR="00F02279"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6C64" w:rsidRPr="000A787A" w:rsidRDefault="00F06C64" w:rsidP="00F06C64">
            <w:pPr>
              <w:spacing w:line="276" w:lineRule="auto"/>
              <w:jc w:val="center"/>
              <w:rPr>
                <w:rFonts w:ascii="GHEA Grapalat" w:hAnsi="GHEA Grapalat" w:cs="Sylfaen"/>
                <w:b/>
                <w:bCs/>
                <w:sz w:val="20"/>
                <w:szCs w:val="20"/>
                <w:lang w:val="nb-NO"/>
              </w:rPr>
            </w:pPr>
            <w:r w:rsidRPr="00057DEA">
              <w:rPr>
                <w:rFonts w:ascii="GHEA Grapalat" w:hAnsi="GHEA Grapalat" w:cs="Sylfaen"/>
                <w:b/>
                <w:bCs/>
                <w:sz w:val="20"/>
                <w:szCs w:val="20"/>
                <w:lang w:val="hy-AM"/>
              </w:rPr>
              <w:t>Քասախի</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համայնքապետարան</w:t>
            </w:r>
          </w:p>
          <w:p w:rsidR="00F06C64" w:rsidRDefault="00F06C64" w:rsidP="00F06C64">
            <w:pPr>
              <w:spacing w:line="276" w:lineRule="auto"/>
              <w:jc w:val="center"/>
              <w:rPr>
                <w:rFonts w:ascii="GHEA Grapalat" w:hAnsi="GHEA Grapalat" w:cs="Sylfaen"/>
                <w:b/>
                <w:bCs/>
                <w:sz w:val="20"/>
                <w:szCs w:val="20"/>
                <w:lang w:val="nb-NO"/>
              </w:rPr>
            </w:pPr>
            <w:r w:rsidRPr="00057DEA">
              <w:rPr>
                <w:rFonts w:ascii="GHEA Grapalat" w:hAnsi="GHEA Grapalat" w:cs="Sylfaen"/>
                <w:b/>
                <w:bCs/>
                <w:sz w:val="20"/>
                <w:szCs w:val="20"/>
                <w:lang w:val="hy-AM"/>
              </w:rPr>
              <w:t>ՀՀ</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Կոտայքի</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մարզ</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գ</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Քասախ</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Ս</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Ջալալյան</w:t>
            </w:r>
            <w:r w:rsidRPr="000A787A">
              <w:rPr>
                <w:rFonts w:ascii="GHEA Grapalat" w:hAnsi="GHEA Grapalat" w:cs="Sylfaen"/>
                <w:b/>
                <w:bCs/>
                <w:sz w:val="20"/>
                <w:szCs w:val="20"/>
                <w:lang w:val="nb-NO"/>
              </w:rPr>
              <w:t xml:space="preserve"> </w:t>
            </w:r>
            <w:r w:rsidRPr="00057DEA">
              <w:rPr>
                <w:rFonts w:ascii="GHEA Grapalat" w:hAnsi="GHEA Grapalat" w:cs="Sylfaen"/>
                <w:b/>
                <w:bCs/>
                <w:sz w:val="20"/>
                <w:szCs w:val="20"/>
                <w:lang w:val="hy-AM"/>
              </w:rPr>
              <w:t>հրպ</w:t>
            </w:r>
            <w:r w:rsidRPr="000A787A">
              <w:rPr>
                <w:rFonts w:ascii="GHEA Grapalat" w:hAnsi="GHEA Grapalat" w:cs="Sylfaen"/>
                <w:b/>
                <w:bCs/>
                <w:sz w:val="20"/>
                <w:szCs w:val="20"/>
                <w:lang w:val="nb-NO"/>
              </w:rPr>
              <w:t>.1</w:t>
            </w:r>
          </w:p>
          <w:p w:rsidR="00F06C64" w:rsidRPr="00F06C64" w:rsidRDefault="00F06C64" w:rsidP="00F06C64">
            <w:pPr>
              <w:spacing w:line="276" w:lineRule="auto"/>
              <w:jc w:val="center"/>
              <w:rPr>
                <w:rFonts w:ascii="GHEA Grapalat" w:hAnsi="GHEA Grapalat" w:cs="Sylfaen"/>
                <w:b/>
                <w:bCs/>
                <w:sz w:val="20"/>
                <w:szCs w:val="20"/>
                <w:lang w:val="nb-NO"/>
              </w:rPr>
            </w:pPr>
            <w:r>
              <w:rPr>
                <w:rFonts w:ascii="GHEA Grapalat" w:hAnsi="GHEA Grapalat" w:cs="Sylfaen"/>
                <w:b/>
                <w:bCs/>
                <w:sz w:val="20"/>
                <w:szCs w:val="20"/>
                <w:lang w:val="ru-RU"/>
              </w:rPr>
              <w:t>ՀՀ՝</w:t>
            </w:r>
            <w:r w:rsidRPr="00057DEA">
              <w:rPr>
                <w:rFonts w:ascii="GHEA Grapalat" w:hAnsi="GHEA Grapalat" w:cs="Sylfaen"/>
                <w:b/>
                <w:bCs/>
                <w:sz w:val="20"/>
                <w:szCs w:val="20"/>
                <w:lang w:val="nb-NO"/>
              </w:rPr>
              <w:t xml:space="preserve"> 900112</w:t>
            </w:r>
            <w:r w:rsidRPr="00F06C64">
              <w:rPr>
                <w:rFonts w:ascii="GHEA Grapalat" w:hAnsi="GHEA Grapalat" w:cs="Sylfaen"/>
                <w:b/>
                <w:bCs/>
                <w:sz w:val="20"/>
                <w:szCs w:val="20"/>
                <w:lang w:val="nb-NO"/>
              </w:rPr>
              <w:t>000477</w:t>
            </w:r>
          </w:p>
          <w:p w:rsidR="00F06C64" w:rsidRPr="00057DEA" w:rsidRDefault="00F06C64" w:rsidP="00F06C64">
            <w:pPr>
              <w:spacing w:line="276" w:lineRule="auto"/>
              <w:jc w:val="center"/>
              <w:rPr>
                <w:rFonts w:ascii="GHEA Grapalat" w:hAnsi="GHEA Grapalat" w:cs="Sylfaen"/>
                <w:b/>
                <w:bCs/>
                <w:sz w:val="20"/>
                <w:szCs w:val="20"/>
                <w:lang w:val="nb-NO"/>
              </w:rPr>
            </w:pPr>
            <w:r>
              <w:rPr>
                <w:rFonts w:ascii="GHEA Grapalat" w:hAnsi="GHEA Grapalat" w:cs="Sylfaen"/>
                <w:b/>
                <w:bCs/>
                <w:sz w:val="20"/>
                <w:szCs w:val="20"/>
                <w:lang w:val="ru-RU"/>
              </w:rPr>
              <w:t>ՀՀ</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ՖՆ</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գործառնական</w:t>
            </w:r>
            <w:r w:rsidRPr="00057DEA">
              <w:rPr>
                <w:rFonts w:ascii="GHEA Grapalat" w:hAnsi="GHEA Grapalat" w:cs="Sylfaen"/>
                <w:b/>
                <w:bCs/>
                <w:sz w:val="20"/>
                <w:szCs w:val="20"/>
                <w:lang w:val="nb-NO"/>
              </w:rPr>
              <w:t xml:space="preserve"> </w:t>
            </w:r>
            <w:r>
              <w:rPr>
                <w:rFonts w:ascii="GHEA Grapalat" w:hAnsi="GHEA Grapalat" w:cs="Sylfaen"/>
                <w:b/>
                <w:bCs/>
                <w:sz w:val="20"/>
                <w:szCs w:val="20"/>
                <w:lang w:val="ru-RU"/>
              </w:rPr>
              <w:t>վարչություն</w:t>
            </w:r>
          </w:p>
          <w:p w:rsidR="00F06C64" w:rsidRPr="00E6597C" w:rsidRDefault="00F06C64" w:rsidP="00F06C64">
            <w:pPr>
              <w:spacing w:line="360" w:lineRule="auto"/>
              <w:jc w:val="center"/>
              <w:rPr>
                <w:rFonts w:ascii="GHEA Grapalat" w:hAnsi="GHEA Grapalat" w:cs="Sylfaen"/>
                <w:b/>
                <w:bCs/>
                <w:lang w:val="nb-NO"/>
              </w:rPr>
            </w:pPr>
            <w:r>
              <w:rPr>
                <w:rFonts w:ascii="GHEA Grapalat" w:hAnsi="GHEA Grapalat" w:cs="Sylfaen"/>
                <w:b/>
                <w:bCs/>
                <w:sz w:val="20"/>
                <w:szCs w:val="20"/>
                <w:lang w:val="ru-RU"/>
              </w:rPr>
              <w:t>ՀՎՀՀ՝</w:t>
            </w:r>
            <w:r w:rsidRPr="00057DEA">
              <w:rPr>
                <w:rFonts w:ascii="GHEA Grapalat" w:hAnsi="GHEA Grapalat" w:cs="Sylfaen"/>
                <w:b/>
                <w:bCs/>
                <w:sz w:val="20"/>
                <w:szCs w:val="20"/>
                <w:lang w:val="nb-NO"/>
              </w:rPr>
              <w:t xml:space="preserve"> 03300782</w:t>
            </w:r>
          </w:p>
          <w:p w:rsidR="00F02279" w:rsidRPr="00F06C64" w:rsidRDefault="00F02279" w:rsidP="00545BDE">
            <w:pPr>
              <w:rPr>
                <w:rFonts w:ascii="GHEA Grapalat" w:hAnsi="GHEA Grapalat"/>
                <w:lang w:val="nb-NO"/>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8525B2" w:rsidTr="00545BDE">
        <w:trPr>
          <w:tblCellSpacing w:w="7" w:type="dxa"/>
          <w:jc w:val="center"/>
        </w:trPr>
        <w:tc>
          <w:tcPr>
            <w:tcW w:w="0" w:type="auto"/>
            <w:vAlign w:val="center"/>
          </w:tcPr>
          <w:p w:rsidR="00F02279" w:rsidRPr="00E6597C" w:rsidRDefault="004525C8"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3F00F"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tabs>
          <w:tab w:val="left" w:pos="360"/>
          <w:tab w:val="left" w:pos="540"/>
        </w:tabs>
        <w:jc w:val="center"/>
        <w:rPr>
          <w:rFonts w:ascii="Sylfaen" w:hAnsi="Sylfaen" w:cs="Sylfaen"/>
          <w:b/>
          <w:bCs/>
          <w:sz w:val="20"/>
          <w:szCs w:val="20"/>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pStyle w:val="31"/>
        <w:spacing w:line="240" w:lineRule="auto"/>
        <w:jc w:val="center"/>
        <w:rPr>
          <w:rFonts w:ascii="GHEA Grapalat" w:hAnsi="GHEA Grapalat" w:cs="Sylfaen"/>
          <w:b/>
          <w:lang w:val="hy-AM"/>
        </w:rPr>
      </w:pPr>
    </w:p>
    <w:p w:rsidR="00071D1C" w:rsidRPr="00E6597C" w:rsidRDefault="00071D1C" w:rsidP="00EF3662">
      <w:pPr>
        <w:jc w:val="right"/>
        <w:rPr>
          <w:rFonts w:ascii="GHEA Grapalat" w:hAnsi="GHEA Grapalat"/>
          <w:i/>
          <w:sz w:val="20"/>
          <w:lang w:val="hy-AM"/>
        </w:rPr>
      </w:pPr>
    </w:p>
    <w:p w:rsidR="00071D1C" w:rsidRPr="00D65DC7" w:rsidRDefault="00071D1C" w:rsidP="00D65DC7">
      <w:pPr>
        <w:pStyle w:val="31"/>
        <w:spacing w:line="240" w:lineRule="auto"/>
        <w:ind w:firstLine="0"/>
        <w:rPr>
          <w:rFonts w:ascii="GHEA Grapalat" w:hAnsi="GHEA Grapalat"/>
        </w:rPr>
      </w:pPr>
    </w:p>
    <w:sectPr w:rsidR="00071D1C" w:rsidRPr="00D65DC7"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A29" w:rsidRDefault="00B06A29">
      <w:r>
        <w:separator/>
      </w:r>
    </w:p>
  </w:endnote>
  <w:endnote w:type="continuationSeparator" w:id="0">
    <w:p w:rsidR="00B06A29" w:rsidRDefault="00B0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80000603" w:usb1="00000000" w:usb2="00000000" w:usb3="00000000" w:csb0="0000000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A29" w:rsidRDefault="00B06A29">
      <w:r>
        <w:separator/>
      </w:r>
    </w:p>
  </w:footnote>
  <w:footnote w:type="continuationSeparator" w:id="0">
    <w:p w:rsidR="00B06A29" w:rsidRDefault="00B06A29">
      <w:r>
        <w:continuationSeparator/>
      </w:r>
    </w:p>
  </w:footnote>
  <w:footnote w:id="1">
    <w:p w:rsidR="00E22B4A" w:rsidRPr="00E6597C" w:rsidRDefault="00E22B4A" w:rsidP="00375D38">
      <w:pPr>
        <w:pStyle w:val="af2"/>
        <w:jc w:val="both"/>
        <w:rPr>
          <w:rFonts w:ascii="GHEA Grapalat" w:hAnsi="GHEA Grapalat"/>
          <w:b/>
          <w:bCs/>
          <w:i/>
          <w:sz w:val="16"/>
          <w:szCs w:val="16"/>
          <w:lang w:val="af-ZA"/>
        </w:rPr>
      </w:pPr>
      <w:r w:rsidRPr="00E6597C">
        <w:rPr>
          <w:rFonts w:ascii="GHEA Grapalat" w:hAnsi="GHEA Grapalat"/>
          <w:b/>
          <w:bCs/>
          <w:i/>
          <w:sz w:val="16"/>
          <w:szCs w:val="16"/>
          <w:lang w:val="af-ZA"/>
        </w:rPr>
        <w:t>*</w:t>
      </w:r>
    </w:p>
    <w:p w:rsidR="00E22B4A" w:rsidRPr="00E6597C" w:rsidDel="009A5190" w:rsidRDefault="00E22B4A" w:rsidP="00375D38">
      <w:pPr>
        <w:pStyle w:val="af2"/>
        <w:jc w:val="both"/>
        <w:rPr>
          <w:del w:id="2" w:author="Vahe Mahtesyan" w:date="2018-02-14T10:15:00Z"/>
          <w:rFonts w:ascii="GHEA Grapalat" w:hAnsi="GHEA Grapalat"/>
          <w:i/>
          <w:sz w:val="16"/>
          <w:szCs w:val="16"/>
          <w:lang w:val="af-ZA"/>
        </w:rPr>
      </w:pPr>
      <w:r w:rsidRPr="00E6597C">
        <w:rPr>
          <w:rStyle w:val="af6"/>
          <w:rFonts w:ascii="GHEA Grapalat" w:hAnsi="GHEA Grapalat"/>
          <w:sz w:val="16"/>
          <w:szCs w:val="16"/>
        </w:rPr>
        <w:footnoteRef/>
      </w:r>
      <w:r w:rsidRPr="00E6597C">
        <w:t xml:space="preserve"> </w:t>
      </w:r>
      <w:r w:rsidRPr="00E6597C">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E22B4A" w:rsidRPr="00F6292B" w:rsidRDefault="00E22B4A" w:rsidP="006C1D25">
      <w:pPr>
        <w:pStyle w:val="af2"/>
        <w:jc w:val="both"/>
        <w:rPr>
          <w:rFonts w:ascii="GHEA Grapalat" w:hAnsi="GHEA Grapalat" w:cs="Sylfaen"/>
          <w:i/>
          <w:sz w:val="16"/>
          <w:szCs w:val="16"/>
          <w:lang w:val="af-ZA"/>
        </w:rPr>
      </w:pPr>
      <w:r w:rsidRPr="00E6597C">
        <w:rPr>
          <w:rStyle w:val="af6"/>
        </w:rPr>
        <w:footnoteRef/>
      </w:r>
      <w:r w:rsidRPr="00E6597C">
        <w:t xml:space="preserve"> </w:t>
      </w:r>
      <w:r w:rsidRPr="00E6597C">
        <w:rPr>
          <w:rFonts w:ascii="GHEA Grapalat" w:hAnsi="GHEA Grapalat" w:cs="Sylfaen"/>
          <w:i/>
          <w:sz w:val="16"/>
          <w:szCs w:val="16"/>
          <w:lang w:val="en-US"/>
        </w:rPr>
        <w:t>Կետը</w:t>
      </w:r>
      <w:r w:rsidRPr="00F6292B">
        <w:rPr>
          <w:rFonts w:ascii="GHEA Grapalat" w:hAnsi="GHEA Grapalat" w:cs="Sylfaen"/>
          <w:i/>
          <w:sz w:val="16"/>
          <w:szCs w:val="16"/>
          <w:lang w:val="af-ZA"/>
        </w:rPr>
        <w:t xml:space="preserve">, </w:t>
      </w:r>
      <w:r w:rsidRPr="00E6597C">
        <w:rPr>
          <w:rFonts w:ascii="GHEA Grapalat" w:hAnsi="GHEA Grapalat" w:cs="Sylfaen"/>
          <w:i/>
          <w:sz w:val="16"/>
          <w:szCs w:val="16"/>
          <w:lang w:val="en-US"/>
        </w:rPr>
        <w:t>ինչպես</w:t>
      </w:r>
      <w:r w:rsidRPr="00F6292B">
        <w:rPr>
          <w:rFonts w:ascii="GHEA Grapalat" w:hAnsi="GHEA Grapalat" w:cs="Sylfaen"/>
          <w:i/>
          <w:sz w:val="16"/>
          <w:szCs w:val="16"/>
          <w:lang w:val="af-ZA"/>
        </w:rPr>
        <w:t xml:space="preserve"> </w:t>
      </w:r>
      <w:r w:rsidRPr="00E6597C">
        <w:rPr>
          <w:rFonts w:ascii="GHEA Grapalat" w:hAnsi="GHEA Grapalat" w:cs="Sylfaen"/>
          <w:i/>
          <w:sz w:val="16"/>
          <w:szCs w:val="16"/>
          <w:lang w:val="en-US"/>
        </w:rPr>
        <w:t>նաև</w:t>
      </w:r>
      <w:r w:rsidRPr="00F6292B">
        <w:rPr>
          <w:rFonts w:ascii="GHEA Grapalat" w:hAnsi="GHEA Grapalat" w:cs="Sylfaen"/>
          <w:i/>
          <w:sz w:val="16"/>
          <w:szCs w:val="16"/>
          <w:lang w:val="af-ZA"/>
        </w:rPr>
        <w:t xml:space="preserve"> </w:t>
      </w:r>
      <w:r w:rsidRPr="00E6597C">
        <w:rPr>
          <w:rFonts w:ascii="GHEA Grapalat" w:hAnsi="GHEA Grapalat" w:cs="Sylfaen"/>
          <w:i/>
          <w:sz w:val="16"/>
          <w:szCs w:val="16"/>
          <w:lang w:val="en-US"/>
        </w:rPr>
        <w:t>հրավերի</w:t>
      </w:r>
      <w:r w:rsidRPr="00F6292B">
        <w:rPr>
          <w:rFonts w:ascii="GHEA Grapalat" w:hAnsi="GHEA Grapalat" w:cs="Sylfaen"/>
          <w:i/>
          <w:sz w:val="16"/>
          <w:szCs w:val="16"/>
          <w:lang w:val="af-ZA"/>
        </w:rPr>
        <w:t xml:space="preserve"> 1-</w:t>
      </w:r>
      <w:r w:rsidRPr="00E6597C">
        <w:rPr>
          <w:rFonts w:ascii="GHEA Grapalat" w:hAnsi="GHEA Grapalat" w:cs="Sylfaen"/>
          <w:i/>
          <w:sz w:val="16"/>
          <w:szCs w:val="16"/>
          <w:lang w:val="en-US"/>
        </w:rPr>
        <w:t>ին</w:t>
      </w:r>
      <w:r w:rsidRPr="00F6292B">
        <w:rPr>
          <w:rFonts w:ascii="GHEA Grapalat" w:hAnsi="GHEA Grapalat" w:cs="Sylfaen"/>
          <w:i/>
          <w:sz w:val="16"/>
          <w:szCs w:val="16"/>
          <w:lang w:val="af-ZA"/>
        </w:rPr>
        <w:t xml:space="preserve"> </w:t>
      </w:r>
      <w:r w:rsidRPr="00E6597C">
        <w:rPr>
          <w:rFonts w:ascii="GHEA Grapalat" w:hAnsi="GHEA Grapalat" w:cs="Sylfaen"/>
          <w:i/>
          <w:sz w:val="16"/>
          <w:szCs w:val="16"/>
          <w:lang w:val="en-US"/>
        </w:rPr>
        <w:t>մասի</w:t>
      </w:r>
      <w:r w:rsidRPr="00F6292B">
        <w:rPr>
          <w:rFonts w:ascii="GHEA Grapalat" w:hAnsi="GHEA Grapalat" w:cs="Sylfaen"/>
          <w:i/>
          <w:sz w:val="16"/>
          <w:szCs w:val="16"/>
          <w:lang w:val="af-ZA"/>
        </w:rPr>
        <w:t xml:space="preserve"> 7-</w:t>
      </w:r>
      <w:r w:rsidRPr="00E6597C">
        <w:rPr>
          <w:rFonts w:ascii="GHEA Grapalat" w:hAnsi="GHEA Grapalat" w:cs="Sylfaen"/>
          <w:i/>
          <w:sz w:val="16"/>
          <w:szCs w:val="16"/>
          <w:lang w:val="en-US"/>
        </w:rPr>
        <w:t>րդ</w:t>
      </w:r>
      <w:r w:rsidRPr="00F6292B">
        <w:rPr>
          <w:rFonts w:ascii="GHEA Grapalat" w:hAnsi="GHEA Grapalat" w:cs="Sylfaen"/>
          <w:i/>
          <w:sz w:val="16"/>
          <w:szCs w:val="16"/>
          <w:lang w:val="af-ZA"/>
        </w:rPr>
        <w:t xml:space="preserve"> </w:t>
      </w:r>
      <w:r w:rsidRPr="00E6597C">
        <w:rPr>
          <w:rFonts w:ascii="GHEA Grapalat" w:hAnsi="GHEA Grapalat" w:cs="Sylfaen"/>
          <w:i/>
          <w:sz w:val="16"/>
          <w:szCs w:val="16"/>
          <w:lang w:val="en-US"/>
        </w:rPr>
        <w:t>բաժինը</w:t>
      </w:r>
      <w:r w:rsidRPr="00F6292B">
        <w:rPr>
          <w:rFonts w:ascii="GHEA Grapalat" w:hAnsi="GHEA Grapalat" w:cs="Sylfaen"/>
          <w:i/>
          <w:sz w:val="16"/>
          <w:szCs w:val="16"/>
          <w:lang w:val="af-ZA"/>
        </w:rPr>
        <w:t xml:space="preserve"> </w:t>
      </w:r>
      <w:r w:rsidRPr="00E6597C">
        <w:rPr>
          <w:rFonts w:ascii="GHEA Grapalat" w:hAnsi="GHEA Grapalat" w:cs="Sylfaen"/>
          <w:i/>
          <w:sz w:val="16"/>
          <w:szCs w:val="16"/>
          <w:lang w:val="en-US"/>
        </w:rPr>
        <w:t>հրավերից</w:t>
      </w:r>
      <w:r w:rsidRPr="00F6292B">
        <w:rPr>
          <w:rFonts w:ascii="GHEA Grapalat" w:hAnsi="GHEA Grapalat" w:cs="Sylfaen"/>
          <w:i/>
          <w:sz w:val="16"/>
          <w:szCs w:val="16"/>
          <w:lang w:val="af-ZA"/>
        </w:rPr>
        <w:t xml:space="preserve"> </w:t>
      </w:r>
      <w:r w:rsidRPr="00E6597C">
        <w:rPr>
          <w:rFonts w:ascii="GHEA Grapalat" w:hAnsi="GHEA Grapalat" w:cs="Sylfaen"/>
          <w:i/>
          <w:sz w:val="16"/>
          <w:szCs w:val="16"/>
          <w:lang w:val="en-US"/>
        </w:rPr>
        <w:t>հանվում</w:t>
      </w:r>
      <w:r w:rsidRPr="00F6292B">
        <w:rPr>
          <w:rFonts w:ascii="GHEA Grapalat" w:hAnsi="GHEA Grapalat" w:cs="Sylfaen"/>
          <w:i/>
          <w:sz w:val="16"/>
          <w:szCs w:val="16"/>
          <w:lang w:val="af-ZA"/>
        </w:rPr>
        <w:t xml:space="preserve"> </w:t>
      </w:r>
      <w:r w:rsidRPr="00E6597C">
        <w:rPr>
          <w:rFonts w:ascii="GHEA Grapalat" w:hAnsi="GHEA Grapalat" w:cs="Sylfaen"/>
          <w:i/>
          <w:sz w:val="16"/>
          <w:szCs w:val="16"/>
          <w:lang w:val="en-US"/>
        </w:rPr>
        <w:t>է</w:t>
      </w:r>
      <w:r w:rsidRPr="00F6292B">
        <w:rPr>
          <w:rFonts w:ascii="GHEA Grapalat" w:hAnsi="GHEA Grapalat" w:cs="Sylfaen"/>
          <w:i/>
          <w:sz w:val="16"/>
          <w:szCs w:val="16"/>
          <w:lang w:val="af-ZA"/>
        </w:rPr>
        <w:t xml:space="preserve">, </w:t>
      </w:r>
      <w:r w:rsidRPr="00E6597C">
        <w:rPr>
          <w:rFonts w:ascii="GHEA Grapalat" w:hAnsi="GHEA Grapalat" w:cs="Sylfaen"/>
          <w:i/>
          <w:sz w:val="16"/>
          <w:szCs w:val="16"/>
          <w:lang w:val="en-US"/>
        </w:rPr>
        <w:t>եթե՝</w:t>
      </w:r>
    </w:p>
    <w:p w:rsidR="00E22B4A" w:rsidRPr="00E22B4A" w:rsidRDefault="00E22B4A" w:rsidP="006C1D25">
      <w:pPr>
        <w:pStyle w:val="af2"/>
        <w:jc w:val="both"/>
        <w:rPr>
          <w:rFonts w:ascii="GHEA Grapalat" w:hAnsi="GHEA Grapalat" w:cs="Sylfaen"/>
          <w:i/>
          <w:sz w:val="16"/>
          <w:szCs w:val="16"/>
          <w:lang w:val="af-ZA"/>
        </w:rPr>
      </w:pP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ընթացակարգը</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կազմակերպվում</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է</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Գնումների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մասին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ՀՀ</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օրենքի</w:t>
      </w:r>
      <w:r w:rsidRPr="00E22B4A">
        <w:rPr>
          <w:rFonts w:ascii="GHEA Grapalat" w:hAnsi="GHEA Grapalat" w:cs="Sylfaen"/>
          <w:i/>
          <w:sz w:val="16"/>
          <w:szCs w:val="16"/>
          <w:lang w:val="af-ZA"/>
        </w:rPr>
        <w:t xml:space="preserve"> 15-</w:t>
      </w:r>
      <w:r w:rsidRPr="00E6597C">
        <w:rPr>
          <w:rFonts w:ascii="GHEA Grapalat" w:hAnsi="GHEA Grapalat" w:cs="Sylfaen"/>
          <w:i/>
          <w:sz w:val="16"/>
          <w:szCs w:val="16"/>
          <w:lang w:val="en-US"/>
        </w:rPr>
        <w:t>րդ</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հոդվածի</w:t>
      </w:r>
      <w:r w:rsidRPr="00E22B4A">
        <w:rPr>
          <w:rFonts w:ascii="GHEA Grapalat" w:hAnsi="GHEA Grapalat" w:cs="Sylfaen"/>
          <w:i/>
          <w:sz w:val="16"/>
          <w:szCs w:val="16"/>
          <w:lang w:val="af-ZA"/>
        </w:rPr>
        <w:t xml:space="preserve"> 6-</w:t>
      </w:r>
      <w:r w:rsidRPr="00E6597C">
        <w:rPr>
          <w:rFonts w:ascii="GHEA Grapalat" w:hAnsi="GHEA Grapalat" w:cs="Sylfaen"/>
          <w:i/>
          <w:sz w:val="16"/>
          <w:szCs w:val="16"/>
          <w:lang w:val="en-US"/>
        </w:rPr>
        <w:t>րդ</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մասի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հիման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վրա</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բացառությամբ</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այն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դեպքի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երբ</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ընթացակարգը</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կազմակերպելու</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համար</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անհրաժեշտ</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գնման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հայտը</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հաստատվելու</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օրվա</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դրությամբ</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նախատեսված</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ֆինանսական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միջոցների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չափը</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գերազանցում</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է</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hy-AM"/>
        </w:rPr>
        <w:t>10</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մլն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ՀՀ</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դրամը</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և</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կնքվելիք</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պայմանագրի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ամբողջական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կատարման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համար</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հետագայում</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ևս</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պահանջվելու</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են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ֆինանսական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միջոցներ</w:t>
      </w:r>
      <w:r w:rsidRPr="00E22B4A">
        <w:rPr>
          <w:rFonts w:ascii="GHEA Grapalat" w:hAnsi="GHEA Grapalat" w:cs="Sylfaen"/>
          <w:i/>
          <w:sz w:val="16"/>
          <w:szCs w:val="16"/>
          <w:lang w:val="af-ZA"/>
        </w:rPr>
        <w:t>.</w:t>
      </w:r>
    </w:p>
    <w:p w:rsidR="00E22B4A" w:rsidRPr="00E22B4A" w:rsidRDefault="00E22B4A" w:rsidP="006C1D25">
      <w:pPr>
        <w:pStyle w:val="af2"/>
        <w:jc w:val="both"/>
        <w:rPr>
          <w:rFonts w:ascii="GHEA Grapalat" w:hAnsi="GHEA Grapalat" w:cs="Sylfaen"/>
          <w:i/>
          <w:sz w:val="16"/>
          <w:szCs w:val="16"/>
          <w:lang w:val="af-ZA"/>
        </w:rPr>
      </w:pP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գնման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հայտով</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տվյալ</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ընթացակարգի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շրջանակում</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գնվելիք</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աշխատանքների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գինը</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չի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գերազանցում</w:t>
      </w:r>
      <w:r w:rsidRPr="00E22B4A">
        <w:rPr>
          <w:rFonts w:ascii="GHEA Grapalat" w:hAnsi="GHEA Grapalat" w:cs="Sylfaen"/>
          <w:i/>
          <w:sz w:val="16"/>
          <w:szCs w:val="16"/>
          <w:lang w:val="af-ZA"/>
        </w:rPr>
        <w:t xml:space="preserve"> 10 </w:t>
      </w:r>
      <w:r w:rsidRPr="00E6597C">
        <w:rPr>
          <w:rFonts w:ascii="GHEA Grapalat" w:hAnsi="GHEA Grapalat" w:cs="Sylfaen"/>
          <w:i/>
          <w:sz w:val="16"/>
          <w:szCs w:val="16"/>
          <w:lang w:val="en-US"/>
        </w:rPr>
        <w:t>մլն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ՀՀ</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դրամը</w:t>
      </w:r>
      <w:r w:rsidRPr="00E22B4A">
        <w:rPr>
          <w:rFonts w:ascii="GHEA Grapalat" w:hAnsi="GHEA Grapalat" w:cs="Sylfaen"/>
          <w:i/>
          <w:sz w:val="16"/>
          <w:szCs w:val="16"/>
          <w:lang w:val="af-ZA"/>
        </w:rPr>
        <w:t>.</w:t>
      </w:r>
    </w:p>
    <w:p w:rsidR="00E22B4A" w:rsidRPr="00E22B4A" w:rsidRDefault="00E22B4A" w:rsidP="006C1D25">
      <w:pPr>
        <w:pStyle w:val="af2"/>
        <w:jc w:val="both"/>
        <w:rPr>
          <w:rFonts w:ascii="GHEA Grapalat" w:hAnsi="GHEA Grapalat" w:cs="Sylfaen"/>
          <w:i/>
          <w:sz w:val="16"/>
          <w:szCs w:val="16"/>
          <w:lang w:val="af-ZA"/>
        </w:rPr>
      </w:pP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գնումն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իրականացվում</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է</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հրատապության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հիմքով</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պայմանավորված</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մեկ</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անձից</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գնման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ձևով</w:t>
      </w:r>
      <w:r w:rsidRPr="00E22B4A">
        <w:rPr>
          <w:rFonts w:ascii="GHEA Grapalat" w:hAnsi="GHEA Grapalat" w:cs="Sylfaen"/>
          <w:i/>
          <w:sz w:val="16"/>
          <w:szCs w:val="16"/>
          <w:lang w:val="af-ZA"/>
        </w:rPr>
        <w:t>:</w:t>
      </w:r>
    </w:p>
    <w:p w:rsidR="00E22B4A" w:rsidRPr="00E22B4A" w:rsidRDefault="00E22B4A" w:rsidP="006C1D25">
      <w:pPr>
        <w:pStyle w:val="af2"/>
        <w:jc w:val="both"/>
        <w:rPr>
          <w:lang w:val="af-ZA"/>
        </w:rPr>
      </w:pPr>
      <w:r w:rsidRPr="00E6597C">
        <w:rPr>
          <w:rFonts w:ascii="GHEA Grapalat" w:hAnsi="GHEA Grapalat" w:cs="Sylfaen"/>
          <w:i/>
          <w:sz w:val="16"/>
          <w:szCs w:val="16"/>
          <w:lang w:val="en-US"/>
        </w:rPr>
        <w:t>Սույն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պայմանի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կիրառման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դեպքում</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խմբագրվում</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են</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հրավերի</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կետերը</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բաժինները</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և</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դրանց</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կատարված</w:t>
      </w:r>
      <w:r w:rsidRPr="00E22B4A">
        <w:rPr>
          <w:rFonts w:ascii="GHEA Grapalat" w:hAnsi="GHEA Grapalat" w:cs="Sylfaen"/>
          <w:i/>
          <w:sz w:val="16"/>
          <w:szCs w:val="16"/>
          <w:lang w:val="af-ZA"/>
        </w:rPr>
        <w:t xml:space="preserve"> </w:t>
      </w:r>
      <w:r w:rsidRPr="00E6597C">
        <w:rPr>
          <w:rFonts w:ascii="GHEA Grapalat" w:hAnsi="GHEA Grapalat" w:cs="Sylfaen"/>
          <w:i/>
          <w:sz w:val="16"/>
          <w:szCs w:val="16"/>
          <w:lang w:val="en-US"/>
        </w:rPr>
        <w:t>հյղումները</w:t>
      </w:r>
      <w:r w:rsidRPr="00E22B4A">
        <w:rPr>
          <w:rFonts w:ascii="GHEA Grapalat" w:hAnsi="GHEA Grapalat" w:cs="Sylfaen"/>
          <w:i/>
          <w:sz w:val="16"/>
          <w:szCs w:val="16"/>
          <w:lang w:val="af-ZA"/>
        </w:rPr>
        <w:t>:</w:t>
      </w:r>
    </w:p>
  </w:footnote>
  <w:footnote w:id="3">
    <w:p w:rsidR="00E22B4A" w:rsidRPr="00E22B4A" w:rsidRDefault="00E22B4A" w:rsidP="00D879FD">
      <w:pPr>
        <w:jc w:val="both"/>
        <w:rPr>
          <w:rFonts w:ascii="GHEA Grapalat" w:hAnsi="GHEA Grapalat" w:cs="Sylfaen"/>
          <w:i/>
          <w:sz w:val="16"/>
          <w:szCs w:val="16"/>
          <w:lang w:val="af-ZA" w:eastAsia="ru-RU"/>
        </w:rPr>
      </w:pPr>
      <w:r w:rsidRPr="00E22B4A">
        <w:rPr>
          <w:rFonts w:ascii="GHEA Grapalat" w:hAnsi="GHEA Grapalat" w:cs="Sylfaen"/>
          <w:i/>
          <w:sz w:val="16"/>
          <w:szCs w:val="16"/>
          <w:vertAlign w:val="superscript"/>
          <w:lang w:val="af-ZA" w:eastAsia="ru-RU"/>
        </w:rPr>
        <w:t>5</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Եթե</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գնումն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իրականացվում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հրատապության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հիմքով</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պայմանավորված</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անձից</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գնման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ձևով</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ապա՝</w:t>
      </w:r>
    </w:p>
    <w:p w:rsidR="00E22B4A" w:rsidRPr="00E6597C" w:rsidRDefault="00E22B4A" w:rsidP="00D879FD">
      <w:pPr>
        <w:jc w:val="both"/>
        <w:rPr>
          <w:rFonts w:ascii="GHEA Grapalat" w:hAnsi="GHEA Grapalat"/>
          <w:i/>
          <w:sz w:val="16"/>
          <w:szCs w:val="16"/>
          <w:lang w:val="af-ZA"/>
        </w:rPr>
      </w:pPr>
      <w:r w:rsidRPr="00E22B4A">
        <w:rPr>
          <w:rFonts w:ascii="GHEA Grapalat" w:hAnsi="GHEA Grapalat" w:cs="Sylfaen"/>
          <w:i/>
          <w:sz w:val="16"/>
          <w:szCs w:val="16"/>
          <w:lang w:val="af-ZA" w:eastAsia="ru-RU"/>
        </w:rPr>
        <w:t xml:space="preserve">- 3.1 </w:t>
      </w:r>
      <w:r w:rsidRPr="00E6597C">
        <w:rPr>
          <w:rFonts w:ascii="GHEA Grapalat" w:hAnsi="GHEA Grapalat" w:cs="Sylfaen"/>
          <w:i/>
          <w:sz w:val="16"/>
          <w:szCs w:val="16"/>
          <w:lang w:eastAsia="ru-RU"/>
        </w:rPr>
        <w:t>կետի</w:t>
      </w:r>
      <w:r w:rsidRPr="00E22B4A">
        <w:rPr>
          <w:rFonts w:ascii="GHEA Grapalat" w:hAnsi="GHEA Grapalat" w:cs="Sylfaen"/>
          <w:i/>
          <w:sz w:val="16"/>
          <w:szCs w:val="16"/>
          <w:lang w:val="af-ZA" w:eastAsia="ru-RU"/>
        </w:rPr>
        <w:t xml:space="preserve"> 2-</w:t>
      </w:r>
      <w:r w:rsidRPr="00E6597C">
        <w:rPr>
          <w:rFonts w:ascii="GHEA Grapalat" w:hAnsi="GHEA Grapalat" w:cs="Sylfaen"/>
          <w:i/>
          <w:sz w:val="16"/>
          <w:szCs w:val="16"/>
          <w:lang w:eastAsia="ru-RU"/>
        </w:rPr>
        <w:t>րդ</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պարբերությունը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շարադրվում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հետևյալ</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խմբագրությամբ՝</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Մասնակիցն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իրավունք</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ունի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հանձնաժողովից</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պահանջելու</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Ընդ</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որում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կարող</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պահանջվել</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մինչև</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սույն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կետում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նշված</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ժամը</w:t>
      </w:r>
      <w:r w:rsidRPr="00E22B4A">
        <w:rPr>
          <w:rFonts w:ascii="GHEA Grapalat" w:hAnsi="GHEA Grapalat" w:cs="Sylfaen"/>
          <w:i/>
          <w:sz w:val="16"/>
          <w:szCs w:val="16"/>
          <w:lang w:val="af-ZA" w:eastAsia="ru-RU"/>
        </w:rPr>
        <w:t xml:space="preserve"> 17:00-</w:t>
      </w:r>
      <w:r w:rsidRPr="00E6597C">
        <w:rPr>
          <w:rFonts w:ascii="GHEA Grapalat" w:hAnsi="GHEA Grapalat" w:cs="Sylfaen"/>
          <w:i/>
          <w:sz w:val="16"/>
          <w:szCs w:val="16"/>
          <w:lang w:eastAsia="ru-RU"/>
        </w:rPr>
        <w:t>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Երևանի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ժամանակով</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կատարած</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մասնակցին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տրամադրում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ստանալու</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հաջորդող</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ընթացքում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բայց</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ոչ</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ուշ</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քան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ընթացակարգի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E22B4A">
        <w:rPr>
          <w:rFonts w:ascii="GHEA Grapalat" w:hAnsi="GHEA Grapalat" w:cs="Sylfaen"/>
          <w:i/>
          <w:sz w:val="16"/>
          <w:szCs w:val="16"/>
          <w:lang w:val="af-ZA" w:eastAsia="ru-RU"/>
        </w:rPr>
        <w:t xml:space="preserve"> 3 </w:t>
      </w:r>
      <w:r w:rsidRPr="00E6597C">
        <w:rPr>
          <w:rFonts w:ascii="GHEA Grapalat" w:hAnsi="GHEA Grapalat" w:cs="Sylfaen"/>
          <w:i/>
          <w:sz w:val="16"/>
          <w:szCs w:val="16"/>
          <w:lang w:eastAsia="ru-RU"/>
        </w:rPr>
        <w:t>ժամ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Սույն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կետում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նշված</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մասնակիցը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ներկայացնում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քարտուղարի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էլեկտրոնային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փոստին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ուղարկելու</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միջոցով</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Հարցման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ուղարկվում</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քարտուղարի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սույն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հրավերով</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նախատեսված</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էլեկտրոնային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փոստից</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մասնակցի</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ստացված</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էլեկտրոնային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փոստին</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ուղարկելու</w:t>
      </w:r>
      <w:r w:rsidRPr="00E22B4A">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միջոցով</w:t>
      </w:r>
      <w:r w:rsidRPr="00E22B4A">
        <w:rPr>
          <w:rFonts w:ascii="GHEA Grapalat" w:hAnsi="GHEA Grapalat" w:cs="Sylfaen"/>
          <w:i/>
          <w:sz w:val="16"/>
          <w:szCs w:val="16"/>
          <w:lang w:val="af-ZA" w:eastAsia="ru-RU"/>
        </w:rPr>
        <w:t>:</w:t>
      </w:r>
      <w:r w:rsidRPr="00E6597C">
        <w:rPr>
          <w:rFonts w:ascii="GHEA Grapalat" w:hAnsi="GHEA Grapalat"/>
          <w:i/>
          <w:sz w:val="16"/>
          <w:szCs w:val="16"/>
          <w:lang w:val="af-ZA"/>
        </w:rPr>
        <w:t>».</w:t>
      </w:r>
    </w:p>
    <w:p w:rsidR="00E22B4A" w:rsidRPr="00E6597C" w:rsidRDefault="00E22B4A" w:rsidP="00D879FD">
      <w:pPr>
        <w:jc w:val="both"/>
        <w:rPr>
          <w:rFonts w:ascii="GHEA Grapalat" w:hAnsi="GHEA Grapalat"/>
          <w:i/>
          <w:sz w:val="16"/>
          <w:szCs w:val="16"/>
          <w:lang w:val="af-ZA"/>
        </w:rPr>
      </w:pPr>
      <w:r w:rsidRPr="00E6597C">
        <w:rPr>
          <w:rFonts w:ascii="GHEA Grapalat" w:hAnsi="GHEA Grapalat"/>
          <w:i/>
          <w:sz w:val="16"/>
          <w:szCs w:val="16"/>
          <w:lang w:val="af-ZA"/>
        </w:rPr>
        <w:t xml:space="preserve">- 3.4 կետը շարադրվում է հետևյալ խմբագրությամբ՝ </w:t>
      </w:r>
      <w:r w:rsidRPr="00E6597C">
        <w:rPr>
          <w:rFonts w:ascii="GHEA Grapalat" w:hAnsi="GHEA Grapalat" w:cs="Sylfaen"/>
          <w:i/>
          <w:sz w:val="16"/>
          <w:szCs w:val="16"/>
          <w:lang w:val="af-ZA" w:eastAsia="ru-RU"/>
        </w:rPr>
        <w:t xml:space="preserve">«3.4 </w:t>
      </w:r>
      <w:r w:rsidRPr="00E6597C">
        <w:rPr>
          <w:rFonts w:ascii="GHEA Grapalat" w:hAnsi="GHEA Grapalat" w:cs="Sylfaen"/>
          <w:i/>
          <w:sz w:val="16"/>
          <w:szCs w:val="16"/>
          <w:lang w:eastAsia="ru-RU"/>
        </w:rPr>
        <w:t>Հայտերի</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կարող</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կատարվել</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հայտարարություն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հրապարակվում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տեղեկագրում</w:t>
      </w:r>
      <w:r w:rsidRPr="00E6597C">
        <w:rPr>
          <w:rFonts w:ascii="GHEA Grapalat" w:hAnsi="GHEA Grapalat" w:cs="Sylfaen"/>
          <w:i/>
          <w:sz w:val="16"/>
          <w:szCs w:val="16"/>
          <w:lang w:val="af-ZA" w:eastAsia="ru-RU"/>
        </w:rPr>
        <w:t>:</w:t>
      </w:r>
      <w:r w:rsidRPr="00E6597C">
        <w:rPr>
          <w:rFonts w:ascii="GHEA Grapalat" w:hAnsi="GHEA Grapalat"/>
          <w:i/>
          <w:sz w:val="16"/>
          <w:szCs w:val="16"/>
          <w:lang w:val="af-ZA"/>
        </w:rPr>
        <w:t>».</w:t>
      </w:r>
    </w:p>
    <w:p w:rsidR="00E22B4A" w:rsidRPr="00E6597C" w:rsidRDefault="00E22B4A" w:rsidP="005E2581">
      <w:pPr>
        <w:jc w:val="both"/>
        <w:rPr>
          <w:rFonts w:ascii="GHEA Grapalat" w:hAnsi="GHEA Grapalat" w:cs="Sylfaen"/>
          <w:i/>
          <w:sz w:val="16"/>
          <w:szCs w:val="16"/>
          <w:lang w:eastAsia="ru-RU"/>
        </w:rPr>
      </w:pPr>
      <w:r w:rsidRPr="00E6597C">
        <w:rPr>
          <w:rFonts w:ascii="GHEA Grapalat" w:hAnsi="GHEA Grapalat" w:cs="Sylfaen"/>
          <w:i/>
          <w:sz w:val="16"/>
          <w:szCs w:val="16"/>
          <w:lang w:val="af-ZA" w:eastAsia="ru-RU"/>
        </w:rPr>
        <w:t xml:space="preserve">- 3.6 </w:t>
      </w:r>
      <w:r w:rsidRPr="00E6597C">
        <w:rPr>
          <w:rFonts w:ascii="GHEA Grapalat" w:hAnsi="GHEA Grapalat" w:cs="Sylfaen"/>
          <w:i/>
          <w:sz w:val="16"/>
          <w:szCs w:val="16"/>
          <w:lang w:eastAsia="ru-RU"/>
        </w:rPr>
        <w:t>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շարադրվում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հետևյալ</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խմբագրությամբ՝</w:t>
      </w:r>
      <w:r w:rsidRPr="00E6597C">
        <w:rPr>
          <w:rFonts w:ascii="GHEA Grapalat" w:hAnsi="GHEA Grapalat" w:cs="Sylfaen"/>
          <w:i/>
          <w:sz w:val="16"/>
          <w:szCs w:val="16"/>
          <w:lang w:val="af-ZA" w:eastAsia="ru-RU"/>
        </w:rPr>
        <w:t xml:space="preserve">  «3.6 </w:t>
      </w:r>
      <w:r w:rsidRPr="00E6597C">
        <w:rPr>
          <w:rFonts w:ascii="GHEA Grapalat" w:hAnsi="GHEA Grapalat" w:cs="Sylfaen"/>
          <w:i/>
          <w:sz w:val="16"/>
          <w:szCs w:val="16"/>
          <w:lang w:eastAsia="ru-RU"/>
        </w:rPr>
        <w:t>Հրավերում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կատարվելու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դեպքում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ներկայացնելու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հաշվվում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այդ</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փոփոխությունների</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տեղեկագրում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հայտարարության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հրապարակման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օրվանից։</w:t>
      </w:r>
      <w:r w:rsidRPr="00E6597C">
        <w:rPr>
          <w:rFonts w:ascii="GHEA Grapalat" w:hAnsi="GHEA Grapalat"/>
          <w:i/>
          <w:sz w:val="16"/>
          <w:szCs w:val="16"/>
          <w:lang w:val="af-ZA"/>
        </w:rPr>
        <w:t>»</w:t>
      </w:r>
      <w:r w:rsidRPr="00E6597C">
        <w:rPr>
          <w:rFonts w:ascii="GHEA Grapalat" w:hAnsi="GHEA Grapalat" w:cs="Sylfaen"/>
          <w:i/>
          <w:sz w:val="16"/>
          <w:szCs w:val="16"/>
          <w:lang w:eastAsia="ru-RU"/>
        </w:rPr>
        <w:t xml:space="preserve"> </w:t>
      </w:r>
    </w:p>
    <w:p w:rsidR="00E22B4A" w:rsidRPr="00E6597C" w:rsidRDefault="00E22B4A" w:rsidP="006C1D25">
      <w:pPr>
        <w:pStyle w:val="af2"/>
        <w:jc w:val="both"/>
        <w:rPr>
          <w:rFonts w:ascii="GHEA Grapalat" w:hAnsi="GHEA Grapalat" w:cs="Sylfaen"/>
          <w:i/>
          <w:sz w:val="16"/>
          <w:szCs w:val="16"/>
          <w:lang w:val="en-US"/>
        </w:rPr>
      </w:pPr>
      <w:r w:rsidRPr="00E6597C">
        <w:rPr>
          <w:vertAlign w:val="superscript"/>
          <w:lang w:val="en-US"/>
        </w:rPr>
        <w:t>6</w:t>
      </w:r>
      <w:r w:rsidRPr="00E6597C">
        <w:rPr>
          <w:rStyle w:val="af6"/>
          <w:color w:val="FFFFFF"/>
        </w:rPr>
        <w:footnoteRef/>
      </w:r>
      <w:r w:rsidRPr="00E6597C">
        <w:t xml:space="preserve"> </w:t>
      </w:r>
      <w:r w:rsidRPr="00E6597C">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E22B4A" w:rsidRPr="00E6597C" w:rsidRDefault="00E22B4A" w:rsidP="006C1D25">
      <w:pPr>
        <w:pStyle w:val="af2"/>
        <w:jc w:val="both"/>
        <w:rPr>
          <w:rFonts w:ascii="GHEA Grapalat" w:hAnsi="GHEA Grapalat" w:cs="Sylfaen"/>
          <w:i/>
          <w:sz w:val="16"/>
          <w:szCs w:val="16"/>
          <w:lang w:val="en-US"/>
        </w:rPr>
      </w:pPr>
      <w:r w:rsidRPr="00E6597C">
        <w:rPr>
          <w:rFonts w:ascii="GHEA Grapalat" w:hAnsi="GHEA Grapalat" w:cs="Sylfaen"/>
          <w:i/>
          <w:sz w:val="16"/>
          <w:szCs w:val="16"/>
          <w:lang w:val="en-US"/>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E6597C">
        <w:rPr>
          <w:rFonts w:ascii="GHEA Grapalat" w:hAnsi="GHEA Grapalat" w:cs="Sylfaen"/>
          <w:i/>
          <w:sz w:val="16"/>
          <w:szCs w:val="16"/>
          <w:lang w:val="hy-AM"/>
        </w:rPr>
        <w:t>10</w:t>
      </w:r>
      <w:r w:rsidRPr="00E6597C">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E22B4A" w:rsidRPr="003053EF" w:rsidRDefault="00E22B4A" w:rsidP="006C1D25">
      <w:pPr>
        <w:pStyle w:val="af2"/>
        <w:jc w:val="both"/>
        <w:rPr>
          <w:lang w:val="en-US"/>
        </w:rPr>
      </w:pPr>
      <w:r w:rsidRPr="00E6597C">
        <w:rPr>
          <w:rFonts w:ascii="GHEA Grapalat" w:hAnsi="GHEA Grapalat" w:cs="Sylfaen"/>
          <w:i/>
          <w:sz w:val="16"/>
          <w:szCs w:val="16"/>
          <w:lang w:val="en-US"/>
        </w:rPr>
        <w:t xml:space="preserve"> - գնման հայտով տվյալ ընթացակարգի շրջանակում գնվելիք աշխատանքի գինը չի գերազանցում 10 մլն. ՀՀ դրամը</w:t>
      </w:r>
    </w:p>
  </w:footnote>
  <w:footnote w:id="4">
    <w:p w:rsidR="00E22B4A" w:rsidRDefault="00E22B4A" w:rsidP="006C1D25">
      <w:pPr>
        <w:pStyle w:val="af2"/>
        <w:jc w:val="both"/>
        <w:rPr>
          <w:rFonts w:ascii="GHEA Grapalat" w:hAnsi="GHEA Grapalat" w:cs="Sylfaen"/>
          <w:i/>
          <w:sz w:val="16"/>
          <w:szCs w:val="16"/>
          <w:lang w:val="en-US"/>
        </w:rPr>
      </w:pPr>
      <w:r w:rsidRPr="00BC42E1">
        <w:rPr>
          <w:color w:val="000000"/>
          <w:vertAlign w:val="superscript"/>
          <w:lang w:val="en-US"/>
        </w:rPr>
        <w:t>7</w:t>
      </w:r>
      <w:r w:rsidRPr="00CC3A77">
        <w:rPr>
          <w:rStyle w:val="af6"/>
          <w:color w:val="FFFFFF"/>
        </w:rPr>
        <w:footnoteRef/>
      </w:r>
      <w:r w:rsidRPr="00CC3A77">
        <w:rPr>
          <w:color w:val="FFFFFF"/>
        </w:rPr>
        <w:t xml:space="preserve"> </w:t>
      </w:r>
      <w:r>
        <w:rPr>
          <w:rFonts w:ascii="GHEA Grapalat" w:hAnsi="GHEA Grapalat" w:cs="Sylfaen"/>
          <w:i/>
          <w:sz w:val="16"/>
          <w:szCs w:val="16"/>
          <w:lang w:val="en-US"/>
        </w:rPr>
        <w:t>Ենթակետը հանվում է, ե</w:t>
      </w:r>
      <w:r w:rsidRPr="003053EF">
        <w:rPr>
          <w:rFonts w:ascii="GHEA Grapalat" w:hAnsi="GHEA Grapalat" w:cs="Sylfaen"/>
          <w:i/>
          <w:sz w:val="16"/>
          <w:szCs w:val="16"/>
          <w:lang w:val="en-US"/>
        </w:rPr>
        <w:t>թե հայտի ապահով</w:t>
      </w:r>
      <w:r>
        <w:rPr>
          <w:rFonts w:ascii="GHEA Grapalat" w:hAnsi="GHEA Grapalat" w:cs="Sylfaen"/>
          <w:i/>
          <w:sz w:val="16"/>
          <w:szCs w:val="16"/>
          <w:lang w:val="en-US"/>
        </w:rPr>
        <w:t>ման պահանջ սահմանված չէ</w:t>
      </w:r>
      <w:r w:rsidRPr="003053EF">
        <w:rPr>
          <w:rFonts w:ascii="GHEA Grapalat" w:hAnsi="GHEA Grapalat" w:cs="Sylfaen"/>
          <w:i/>
          <w:sz w:val="16"/>
          <w:szCs w:val="16"/>
          <w:lang w:val="en-US"/>
        </w:rPr>
        <w:t>:</w:t>
      </w:r>
    </w:p>
    <w:p w:rsidR="00E22B4A" w:rsidRPr="00EC6281" w:rsidRDefault="00E22B4A" w:rsidP="006C1D25">
      <w:pPr>
        <w:pStyle w:val="af2"/>
        <w:jc w:val="both"/>
        <w:rPr>
          <w:lang w:val="en-US"/>
        </w:rPr>
      </w:pPr>
      <w:r w:rsidRPr="00E6597C">
        <w:rPr>
          <w:rFonts w:ascii="GHEA Grapalat" w:hAnsi="GHEA Grapalat" w:cs="Sylfaen"/>
          <w:i/>
          <w:sz w:val="16"/>
          <w:szCs w:val="16"/>
          <w:vertAlign w:val="superscript"/>
          <w:lang w:val="en-US"/>
        </w:rPr>
        <w:t xml:space="preserve">8 </w:t>
      </w:r>
      <w:r w:rsidRPr="00E6597C">
        <w:rPr>
          <w:rFonts w:ascii="GHEA Grapalat" w:hAnsi="GHEA Grapalat" w:cs="Sylfaen"/>
          <w:i/>
          <w:sz w:val="16"/>
          <w:szCs w:val="16"/>
          <w:lang w:val="en-US"/>
        </w:rPr>
        <w:t>Ենթակետը հանվում է, եթե գնման առարկան չի հանդիսանում շինարարական աշխատանք</w:t>
      </w:r>
    </w:p>
  </w:footnote>
  <w:footnote w:id="5">
    <w:p w:rsidR="00E22B4A" w:rsidRDefault="00E22B4A">
      <w:pPr>
        <w:pStyle w:val="af2"/>
      </w:pPr>
      <w:r w:rsidRPr="00CC3A77">
        <w:rPr>
          <w:rStyle w:val="af6"/>
          <w:color w:val="FFFFFF"/>
        </w:rPr>
        <w:footnoteRef/>
      </w:r>
      <w:r w:rsidRPr="006A475C">
        <w:t xml:space="preserve"> </w:t>
      </w:r>
      <w:r>
        <w:rPr>
          <w:vertAlign w:val="superscript"/>
          <w:lang w:val="en-US"/>
        </w:rPr>
        <w:t xml:space="preserve">10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6">
    <w:p w:rsidR="00E22B4A" w:rsidRPr="004D640E" w:rsidRDefault="00E22B4A" w:rsidP="006B19F7">
      <w:pPr>
        <w:pStyle w:val="af2"/>
        <w:rPr>
          <w:rFonts w:ascii="GHEA Grapalat" w:hAnsi="GHEA Grapalat" w:cs="Sylfaen"/>
          <w:i/>
          <w:sz w:val="16"/>
          <w:szCs w:val="16"/>
          <w:lang w:val="en-US"/>
        </w:rPr>
      </w:pPr>
      <w:r w:rsidRPr="004D640E">
        <w:rPr>
          <w:vertAlign w:val="superscript"/>
          <w:lang w:val="en-US"/>
        </w:rPr>
        <w:t xml:space="preserve">12 </w:t>
      </w:r>
      <w:r w:rsidRPr="004D640E">
        <w:rPr>
          <w:rFonts w:ascii="GHEA Grapalat" w:hAnsi="GHEA Grapalat" w:cs="Sylfaen"/>
          <w:i/>
          <w:sz w:val="16"/>
          <w:szCs w:val="16"/>
          <w:lang w:val="en-US"/>
        </w:rPr>
        <w:t>Եթե ՝</w:t>
      </w:r>
    </w:p>
    <w:p w:rsidR="00E22B4A" w:rsidRPr="004D640E" w:rsidRDefault="00E22B4A" w:rsidP="006B19F7">
      <w:pPr>
        <w:pStyle w:val="af2"/>
        <w:rPr>
          <w:rFonts w:ascii="GHEA Grapalat" w:hAnsi="GHEA Grapalat" w:cs="Sylfaen"/>
          <w:i/>
          <w:sz w:val="16"/>
          <w:szCs w:val="16"/>
          <w:lang w:val="en-US"/>
        </w:rPr>
      </w:pPr>
      <w:r w:rsidRPr="004D640E">
        <w:rPr>
          <w:rFonts w:ascii="GHEA Grapalat" w:hAnsi="GHEA Grapalat" w:cs="Sylfaen"/>
          <w:i/>
          <w:sz w:val="16"/>
          <w:szCs w:val="16"/>
          <w:lang w:val="en-US"/>
        </w:rPr>
        <w:t xml:space="preserve">- գնման հայտով գնվելիք </w:t>
      </w:r>
      <w:r>
        <w:rPr>
          <w:rFonts w:ascii="GHEA Grapalat" w:hAnsi="GHEA Grapalat" w:cs="Sylfaen"/>
          <w:i/>
          <w:sz w:val="16"/>
          <w:szCs w:val="16"/>
          <w:lang w:val="en-US"/>
        </w:rPr>
        <w:t>աշխատանքի</w:t>
      </w:r>
      <w:r w:rsidRPr="004D640E">
        <w:rPr>
          <w:rFonts w:ascii="GHEA Grapalat" w:hAnsi="GHEA Grapalat" w:cs="Sylfaen"/>
          <w:i/>
          <w:sz w:val="16"/>
          <w:szCs w:val="16"/>
          <w:lang w:val="en-US"/>
        </w:rPr>
        <w:t xml:space="preserve"> գինը չի գերազանցում 10 մլն. ՀՀ դրամը, ապա 10.2 կետի 1-ին պարբերությունում</w:t>
      </w:r>
      <w:r w:rsidRPr="004D640E">
        <w:rPr>
          <w:rFonts w:ascii="Times New Roman" w:hAnsi="Times New Roman"/>
          <w:lang w:val="en-US"/>
        </w:rPr>
        <w:t xml:space="preserve"> </w:t>
      </w:r>
      <w:r w:rsidRPr="004D640E">
        <w:rPr>
          <w:rFonts w:ascii="GHEA Grapalat" w:hAnsi="GHEA Grapalat" w:cs="Sylfaen"/>
          <w:i/>
          <w:sz w:val="16"/>
          <w:szCs w:val="16"/>
          <w:lang w:val="en-US"/>
        </w:rPr>
        <w:t>“բանկային երաշխիքի կամ կանխիկ փողի ձևով” բառերը փոխարիվում են “միակողմանի հաստատված հայտարարության՝ տուժանքի (հավելված 4.2) կամ կանխիկ փողի ձևով” բառերով.</w:t>
      </w:r>
    </w:p>
    <w:p w:rsidR="00E22B4A" w:rsidRPr="00A05356" w:rsidRDefault="00E22B4A" w:rsidP="006B19F7">
      <w:pPr>
        <w:pStyle w:val="af2"/>
        <w:jc w:val="both"/>
        <w:rPr>
          <w:rFonts w:ascii="GHEA Grapalat" w:hAnsi="GHEA Grapalat" w:cs="Sylfaen"/>
          <w:i/>
          <w:sz w:val="16"/>
          <w:szCs w:val="16"/>
          <w:lang w:val="en-US"/>
        </w:rPr>
      </w:pPr>
      <w:r w:rsidRPr="004D640E">
        <w:rPr>
          <w:rFonts w:ascii="GHEA Grapalat" w:hAnsi="GHEA Grapalat" w:cs="Sylfaen"/>
          <w:i/>
          <w:sz w:val="16"/>
          <w:szCs w:val="16"/>
          <w:lang w:val="en-US"/>
        </w:rPr>
        <w:t xml:space="preserve">-  </w:t>
      </w:r>
      <w:r w:rsidRPr="004D640E">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Pr>
          <w:rFonts w:ascii="GHEA Grapalat" w:hAnsi="GHEA Grapalat" w:cs="Sylfaen"/>
          <w:i/>
          <w:sz w:val="16"/>
          <w:szCs w:val="16"/>
          <w:lang w:val="en-US"/>
        </w:rPr>
        <w:t>.</w:t>
      </w:r>
    </w:p>
    <w:p w:rsidR="00E22B4A" w:rsidRDefault="00E22B4A" w:rsidP="006B19F7">
      <w:pPr>
        <w:pStyle w:val="af2"/>
        <w:jc w:val="both"/>
        <w:rPr>
          <w:rFonts w:ascii="GHEA Grapalat" w:hAnsi="GHEA Grapalat" w:cs="Sylfaen"/>
          <w:i/>
          <w:sz w:val="16"/>
          <w:szCs w:val="16"/>
          <w:lang w:val="hy-AM"/>
        </w:rPr>
      </w:pPr>
      <w:r w:rsidRPr="004D640E">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գումարի չափով: Բանկային երաշխիքի ձևով որակավորման ապահովումը ընտրված մասնակիցը ներկայացնում է 4.1 հավելվածի համաձայն: ” , իսկ հավելված 4-ը հրավերից հանվում է :</w:t>
      </w:r>
    </w:p>
    <w:p w:rsidR="00E22B4A" w:rsidRPr="00CF2915" w:rsidRDefault="00E22B4A" w:rsidP="00501A05">
      <w:pPr>
        <w:pStyle w:val="af2"/>
        <w:rPr>
          <w:rFonts w:ascii="GHEA Grapalat" w:hAnsi="GHEA Grapalat" w:cs="Sylfaen"/>
          <w:i/>
          <w:sz w:val="16"/>
          <w:szCs w:val="16"/>
          <w:lang w:val="hy-AM"/>
        </w:rPr>
      </w:pPr>
      <w:r w:rsidRPr="006B19F7">
        <w:rPr>
          <w:rFonts w:ascii="GHEA Grapalat" w:hAnsi="GHEA Grapalat" w:cs="Sylfaen"/>
          <w:i/>
          <w:sz w:val="16"/>
          <w:szCs w:val="16"/>
          <w:vertAlign w:val="superscript"/>
          <w:lang w:val="hy-AM"/>
        </w:rPr>
        <w:t xml:space="preserve">13 </w:t>
      </w:r>
      <w:r w:rsidRPr="006B19F7">
        <w:rPr>
          <w:rFonts w:ascii="GHEA Grapalat" w:hAnsi="GHEA Grapalat" w:cs="Sylfaen"/>
          <w:i/>
          <w:sz w:val="16"/>
          <w:szCs w:val="16"/>
          <w:lang w:val="hy-AM"/>
        </w:rPr>
        <w:t xml:space="preserve">Եթե գնման հայտով գնվելիք աշխատանքի գինը չի գերազանցում 10 մլն. </w:t>
      </w:r>
      <w:r w:rsidRPr="00CF2915">
        <w:rPr>
          <w:rFonts w:ascii="GHEA Grapalat" w:hAnsi="GHEA Grapalat" w:cs="Sylfaen"/>
          <w:i/>
          <w:sz w:val="16"/>
          <w:szCs w:val="16"/>
          <w:lang w:val="hy-AM"/>
        </w:rPr>
        <w:t>ՀՀ դրամը, ապա</w:t>
      </w:r>
      <w:r w:rsidRPr="00CF2915">
        <w:rPr>
          <w:rFonts w:ascii="Times New Roman" w:hAnsi="Times New Roman"/>
          <w:lang w:val="hy-AM"/>
        </w:rPr>
        <w:t xml:space="preserve"> </w:t>
      </w:r>
      <w:r w:rsidRPr="00CF2915">
        <w:rPr>
          <w:rFonts w:ascii="GHEA Grapalat" w:hAnsi="GHEA Grapalat" w:cs="Sylfaen"/>
          <w:i/>
          <w:sz w:val="16"/>
          <w:szCs w:val="16"/>
          <w:lang w:val="hy-AM"/>
        </w:rPr>
        <w:t>“բանկային երաշխիքի կա</w:t>
      </w:r>
      <w:r w:rsidRPr="008B5A23">
        <w:rPr>
          <w:rFonts w:ascii="GHEA Grapalat" w:hAnsi="GHEA Grapalat" w:cs="Sylfaen"/>
          <w:i/>
          <w:sz w:val="16"/>
          <w:szCs w:val="16"/>
          <w:lang w:val="hy-AM"/>
        </w:rPr>
        <w:t>մ</w:t>
      </w:r>
      <w:r w:rsidRPr="00CF291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p>
    <w:p w:rsidR="00E22B4A" w:rsidRPr="00CF2915" w:rsidRDefault="00E22B4A">
      <w:pPr>
        <w:pStyle w:val="af2"/>
        <w:rPr>
          <w:rFonts w:ascii="Times New Roman" w:hAnsi="Times New Roman"/>
          <w:vertAlign w:val="superscript"/>
          <w:lang w:val="hy-AM"/>
        </w:rPr>
      </w:pPr>
    </w:p>
  </w:footnote>
  <w:footnote w:id="7">
    <w:p w:rsidR="00E22B4A" w:rsidRPr="00E22B4A" w:rsidRDefault="00E22B4A">
      <w:pPr>
        <w:pStyle w:val="af2"/>
        <w:rPr>
          <w:rFonts w:ascii="GHEA Grapalat" w:hAnsi="GHEA Grapalat"/>
          <w:lang w:val="hy-AM"/>
        </w:rPr>
      </w:pPr>
      <w:r w:rsidRPr="00E22B4A">
        <w:rPr>
          <w:rFonts w:ascii="GHEA Grapalat" w:hAnsi="GHEA Grapalat" w:cs="Sylfaen"/>
          <w:i/>
          <w:sz w:val="16"/>
          <w:szCs w:val="16"/>
          <w:vertAlign w:val="superscript"/>
          <w:lang w:val="hy-AM"/>
        </w:rPr>
        <w:t xml:space="preserve">14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E22B4A">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E22B4A">
        <w:rPr>
          <w:rFonts w:ascii="GHEA Grapalat" w:hAnsi="GHEA Grapalat"/>
          <w:lang w:val="hy-AM"/>
        </w:rPr>
        <w:t xml:space="preserve"> </w:t>
      </w:r>
    </w:p>
  </w:footnote>
  <w:footnote w:id="8">
    <w:p w:rsidR="00E22B4A" w:rsidRPr="00EC2CDE" w:rsidRDefault="00E22B4A"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rsidR="00E22B4A" w:rsidRPr="004605D7" w:rsidRDefault="00E22B4A" w:rsidP="00E74BF6">
      <w:pPr>
        <w:pStyle w:val="af2"/>
        <w:jc w:val="both"/>
        <w:rPr>
          <w:rFonts w:ascii="GHEA Grapalat" w:hAnsi="GHEA Grapalat" w:cs="Sylfaen"/>
          <w:i/>
          <w:sz w:val="16"/>
          <w:szCs w:val="16"/>
          <w:lang w:val="af-ZA"/>
        </w:rPr>
      </w:pPr>
      <w:r w:rsidRPr="004605D7">
        <w:rPr>
          <w:color w:val="000000"/>
          <w:vertAlign w:val="superscript"/>
          <w:lang w:val="af-ZA"/>
        </w:rPr>
        <w:t xml:space="preserve">16 </w:t>
      </w:r>
      <w:r w:rsidRPr="003053EF">
        <w:rPr>
          <w:rFonts w:ascii="GHEA Grapalat" w:hAnsi="GHEA Grapalat" w:cs="Sylfaen"/>
          <w:i/>
          <w:sz w:val="16"/>
          <w:szCs w:val="16"/>
          <w:lang w:val="en-US"/>
        </w:rPr>
        <w:t>Եթե</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չէ</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605D7">
        <w:rPr>
          <w:rFonts w:ascii="GHEA Grapalat" w:hAnsi="GHEA Grapalat" w:cs="Sylfaen"/>
          <w:i/>
          <w:sz w:val="16"/>
          <w:szCs w:val="16"/>
          <w:lang w:val="af-ZA"/>
        </w:rPr>
        <w:t>:</w:t>
      </w:r>
    </w:p>
    <w:p w:rsidR="00E22B4A" w:rsidRPr="004605D7" w:rsidRDefault="00E22B4A" w:rsidP="00E74BF6">
      <w:pPr>
        <w:pStyle w:val="af2"/>
        <w:jc w:val="both"/>
        <w:rPr>
          <w:vertAlign w:val="superscript"/>
          <w:lang w:val="af-ZA"/>
        </w:rPr>
      </w:pPr>
      <w:r w:rsidRPr="004605D7">
        <w:rPr>
          <w:rFonts w:ascii="GHEA Grapalat" w:hAnsi="GHEA Grapalat" w:cs="Sylfaen"/>
          <w:i/>
          <w:sz w:val="16"/>
          <w:szCs w:val="16"/>
          <w:vertAlign w:val="superscript"/>
          <w:lang w:val="af-ZA"/>
        </w:rPr>
        <w:t xml:space="preserve">17 </w:t>
      </w:r>
      <w:r w:rsidRPr="008747C6">
        <w:rPr>
          <w:vertAlign w:val="superscript"/>
          <w:lang w:val="af-ZA"/>
        </w:rPr>
        <w:t xml:space="preserve"> </w:t>
      </w:r>
      <w:r w:rsidRPr="008747C6">
        <w:rPr>
          <w:rFonts w:ascii="GHEA Grapalat" w:hAnsi="GHEA Grapalat" w:cs="Sylfaen"/>
          <w:i/>
          <w:sz w:val="16"/>
          <w:szCs w:val="16"/>
        </w:rPr>
        <w:t>Կետը հանվում է, եթե գնման առարկան չի հանդիսանում շինարարական աշխատանքներ</w:t>
      </w:r>
      <w:r w:rsidRPr="008747C6">
        <w:rPr>
          <w:rFonts w:ascii="GHEA Grapalat" w:hAnsi="GHEA Grapalat" w:cs="Sylfaen"/>
          <w:i/>
          <w:sz w:val="16"/>
          <w:szCs w:val="16"/>
          <w:lang w:val="af-ZA"/>
        </w:rPr>
        <w:t>:</w:t>
      </w:r>
    </w:p>
  </w:footnote>
  <w:footnote w:id="10">
    <w:p w:rsidR="00E22B4A" w:rsidRPr="002A4619" w:rsidRDefault="00E22B4A" w:rsidP="00B2572B">
      <w:pPr>
        <w:pStyle w:val="af2"/>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lang w:val="en-US"/>
        </w:rPr>
        <w:t>լրացվում</w:t>
      </w:r>
      <w:r w:rsidRPr="001E7733">
        <w:rPr>
          <w:rFonts w:ascii="GHEA Grapalat" w:hAnsi="GHEA Grapalat"/>
          <w:i/>
          <w:sz w:val="16"/>
          <w:szCs w:val="16"/>
          <w:lang w:val="af-ZA"/>
        </w:rPr>
        <w:t xml:space="preserve"> </w:t>
      </w:r>
      <w:r>
        <w:rPr>
          <w:rFonts w:ascii="GHEA Grapalat" w:hAnsi="GHEA Grapalat"/>
          <w:i/>
          <w:sz w:val="16"/>
          <w:szCs w:val="16"/>
          <w:lang w:val="en-US"/>
        </w:rPr>
        <w:t>է</w:t>
      </w:r>
      <w:r w:rsidRPr="001E7733">
        <w:rPr>
          <w:rFonts w:ascii="GHEA Grapalat" w:hAnsi="GHEA Grapalat"/>
          <w:i/>
          <w:sz w:val="16"/>
          <w:szCs w:val="16"/>
          <w:lang w:val="af-ZA"/>
        </w:rPr>
        <w:t xml:space="preserve"> </w:t>
      </w:r>
      <w:r>
        <w:rPr>
          <w:rFonts w:ascii="GHEA Grapalat" w:hAnsi="GHEA Grapalat"/>
          <w:i/>
          <w:sz w:val="16"/>
          <w:szCs w:val="16"/>
          <w:lang w:val="en-US"/>
        </w:rPr>
        <w:t>հանձնաժողովի</w:t>
      </w:r>
      <w:r w:rsidRPr="001E7733">
        <w:rPr>
          <w:rFonts w:ascii="GHEA Grapalat" w:hAnsi="GHEA Grapalat"/>
          <w:i/>
          <w:sz w:val="16"/>
          <w:szCs w:val="16"/>
          <w:lang w:val="af-ZA"/>
        </w:rPr>
        <w:t xml:space="preserve"> </w:t>
      </w:r>
      <w:r>
        <w:rPr>
          <w:rFonts w:ascii="GHEA Grapalat" w:hAnsi="GHEA Grapalat"/>
          <w:i/>
          <w:sz w:val="16"/>
          <w:szCs w:val="16"/>
          <w:lang w:val="en-US"/>
        </w:rPr>
        <w:t>քարտուղարի</w:t>
      </w:r>
      <w:r w:rsidRPr="001E7733">
        <w:rPr>
          <w:rFonts w:ascii="GHEA Grapalat" w:hAnsi="GHEA Grapalat"/>
          <w:i/>
          <w:sz w:val="16"/>
          <w:szCs w:val="16"/>
          <w:lang w:val="af-ZA"/>
        </w:rPr>
        <w:t xml:space="preserve"> </w:t>
      </w:r>
      <w:r>
        <w:rPr>
          <w:rFonts w:ascii="GHEA Grapalat" w:hAnsi="GHEA Grapalat"/>
          <w:i/>
          <w:sz w:val="16"/>
          <w:szCs w:val="16"/>
          <w:lang w:val="en-US"/>
        </w:rPr>
        <w:t>կողմից</w:t>
      </w:r>
      <w:r w:rsidRPr="001E7733">
        <w:rPr>
          <w:rFonts w:ascii="GHEA Grapalat" w:hAnsi="GHEA Grapalat"/>
          <w:i/>
          <w:sz w:val="16"/>
          <w:szCs w:val="16"/>
          <w:lang w:val="af-ZA"/>
        </w:rPr>
        <w:t xml:space="preserve">` </w:t>
      </w:r>
      <w:r>
        <w:rPr>
          <w:rFonts w:ascii="GHEA Grapalat" w:hAnsi="GHEA Grapalat"/>
          <w:i/>
          <w:sz w:val="16"/>
          <w:szCs w:val="16"/>
          <w:lang w:val="en-US"/>
        </w:rPr>
        <w:t>մինչև</w:t>
      </w:r>
      <w:r w:rsidRPr="001E7733">
        <w:rPr>
          <w:rFonts w:ascii="GHEA Grapalat" w:hAnsi="GHEA Grapalat"/>
          <w:i/>
          <w:sz w:val="16"/>
          <w:szCs w:val="16"/>
          <w:lang w:val="af-ZA"/>
        </w:rPr>
        <w:t xml:space="preserve"> </w:t>
      </w:r>
      <w:r>
        <w:rPr>
          <w:rFonts w:ascii="GHEA Grapalat" w:hAnsi="GHEA Grapalat"/>
          <w:i/>
          <w:sz w:val="16"/>
          <w:szCs w:val="16"/>
          <w:lang w:val="en-US"/>
        </w:rPr>
        <w:t>հրավերը</w:t>
      </w:r>
      <w:r w:rsidRPr="001E7733">
        <w:rPr>
          <w:rFonts w:ascii="GHEA Grapalat" w:hAnsi="GHEA Grapalat"/>
          <w:i/>
          <w:sz w:val="16"/>
          <w:szCs w:val="16"/>
          <w:lang w:val="af-ZA"/>
        </w:rPr>
        <w:t xml:space="preserve"> </w:t>
      </w:r>
      <w:r>
        <w:rPr>
          <w:rFonts w:ascii="GHEA Grapalat" w:hAnsi="GHEA Grapalat"/>
          <w:i/>
          <w:sz w:val="16"/>
          <w:szCs w:val="16"/>
          <w:lang w:val="en-US"/>
        </w:rPr>
        <w:t>տեղեկագրում</w:t>
      </w:r>
      <w:r w:rsidRPr="001E7733">
        <w:rPr>
          <w:rFonts w:ascii="GHEA Grapalat" w:hAnsi="GHEA Grapalat"/>
          <w:i/>
          <w:sz w:val="16"/>
          <w:szCs w:val="16"/>
          <w:lang w:val="af-ZA"/>
        </w:rPr>
        <w:t xml:space="preserve"> </w:t>
      </w:r>
      <w:r>
        <w:rPr>
          <w:rFonts w:ascii="GHEA Grapalat" w:hAnsi="GHEA Grapalat"/>
          <w:i/>
          <w:sz w:val="16"/>
          <w:szCs w:val="16"/>
          <w:lang w:val="en-US"/>
        </w:rPr>
        <w:t>հրապարակելը</w:t>
      </w:r>
      <w:r w:rsidRPr="00A65C38">
        <w:rPr>
          <w:rFonts w:ascii="GHEA Grapalat" w:hAnsi="GHEA Grapalat"/>
          <w:i/>
          <w:sz w:val="16"/>
          <w:szCs w:val="16"/>
          <w:lang w:val="hy-AM"/>
        </w:rPr>
        <w:t>:</w:t>
      </w:r>
    </w:p>
    <w:p w:rsidR="00E22B4A" w:rsidRDefault="00E22B4A" w:rsidP="00CE3A99">
      <w:pPr>
        <w:jc w:val="both"/>
        <w:rPr>
          <w:rFonts w:ascii="GHEA Grapalat" w:hAnsi="GHEA Grapalat"/>
          <w:i/>
          <w:sz w:val="16"/>
          <w:szCs w:val="16"/>
          <w:lang w:val="hy-AM" w:eastAsia="ru-RU"/>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E22B4A" w:rsidRPr="004605D7" w:rsidRDefault="00E22B4A" w:rsidP="00CE3A99">
      <w:pPr>
        <w:jc w:val="both"/>
        <w:rPr>
          <w:rFonts w:ascii="GHEA Grapalat" w:hAnsi="GHEA Grapalat" w:cs="Sylfaen"/>
          <w:sz w:val="20"/>
          <w:lang w:val="hy-AM"/>
        </w:rPr>
      </w:pPr>
      <w:r w:rsidRPr="004605D7">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footnote>
  <w:footnote w:id="11">
    <w:p w:rsidR="00E22B4A" w:rsidRPr="001E7733" w:rsidRDefault="00E22B4A"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E22B4A">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E22B4A">
        <w:rPr>
          <w:rFonts w:ascii="GHEA Grapalat" w:hAnsi="GHEA Grapalat"/>
          <w:i/>
          <w:sz w:val="16"/>
          <w:szCs w:val="16"/>
          <w:lang w:val="hy-AM"/>
        </w:rPr>
        <w:t>է</w:t>
      </w:r>
      <w:r w:rsidRPr="001E7733">
        <w:rPr>
          <w:rFonts w:ascii="GHEA Grapalat" w:hAnsi="GHEA Grapalat"/>
          <w:i/>
          <w:sz w:val="16"/>
          <w:szCs w:val="16"/>
          <w:lang w:val="af-ZA"/>
        </w:rPr>
        <w:t xml:space="preserve"> </w:t>
      </w:r>
      <w:r w:rsidRPr="00E22B4A">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E22B4A">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E22B4A">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E22B4A">
        <w:rPr>
          <w:rFonts w:ascii="GHEA Grapalat" w:hAnsi="GHEA Grapalat"/>
          <w:i/>
          <w:sz w:val="16"/>
          <w:szCs w:val="16"/>
          <w:lang w:val="hy-AM"/>
        </w:rPr>
        <w:t>մինչև</w:t>
      </w:r>
      <w:r w:rsidRPr="001E7733">
        <w:rPr>
          <w:rFonts w:ascii="GHEA Grapalat" w:hAnsi="GHEA Grapalat"/>
          <w:i/>
          <w:sz w:val="16"/>
          <w:szCs w:val="16"/>
          <w:lang w:val="af-ZA"/>
        </w:rPr>
        <w:t xml:space="preserve"> </w:t>
      </w:r>
      <w:r w:rsidRPr="00E22B4A">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E22B4A">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E22B4A">
        <w:rPr>
          <w:rFonts w:ascii="GHEA Grapalat" w:hAnsi="GHEA Grapalat"/>
          <w:i/>
          <w:sz w:val="16"/>
          <w:szCs w:val="16"/>
          <w:lang w:val="hy-AM"/>
        </w:rPr>
        <w:t>հրապարակելը</w:t>
      </w:r>
      <w:r w:rsidRPr="00A65C38">
        <w:rPr>
          <w:rFonts w:ascii="GHEA Grapalat" w:hAnsi="GHEA Grapalat"/>
          <w:i/>
          <w:sz w:val="16"/>
          <w:szCs w:val="16"/>
          <w:lang w:val="hy-AM"/>
        </w:rPr>
        <w:t>:</w:t>
      </w:r>
    </w:p>
    <w:p w:rsidR="00E22B4A" w:rsidRPr="0015088E" w:rsidRDefault="00E22B4A"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E22B4A" w:rsidRPr="001E7733" w:rsidDel="00856FDE" w:rsidRDefault="00E22B4A" w:rsidP="00B2572B">
      <w:pPr>
        <w:pStyle w:val="af2"/>
        <w:rPr>
          <w:del w:id="13" w:author="User" w:date="2019-05-26T09:57:00Z"/>
          <w:i/>
          <w:lang w:val="af-ZA"/>
        </w:rPr>
      </w:pPr>
    </w:p>
  </w:footnote>
  <w:footnote w:id="12">
    <w:p w:rsidR="00E22B4A" w:rsidRPr="009D643A" w:rsidRDefault="00E22B4A" w:rsidP="00F02279">
      <w:pPr>
        <w:pStyle w:val="af2"/>
        <w:rPr>
          <w:lang w:val="hy-AM"/>
        </w:rPr>
      </w:pPr>
      <w:r w:rsidRPr="00812744">
        <w:rPr>
          <w:vertAlign w:val="superscript"/>
          <w:lang w:val="hy-AM"/>
        </w:rPr>
        <w:t>2</w:t>
      </w:r>
      <w:r w:rsidRPr="00D803FA">
        <w:rPr>
          <w:vertAlign w:val="superscript"/>
          <w:lang w:val="hy-AM"/>
        </w:rPr>
        <w:t>5</w:t>
      </w:r>
      <w:r w:rsidRPr="004605D7">
        <w:rPr>
          <w:vertAlign w:val="superscript"/>
          <w:lang w:val="hy-AM"/>
        </w:rP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rsidR="00E22B4A" w:rsidRPr="002F4827" w:rsidDel="004D0559" w:rsidRDefault="00E22B4A" w:rsidP="00F02279">
      <w:pPr>
        <w:pStyle w:val="af2"/>
        <w:rPr>
          <w:del w:id="15" w:author="User" w:date="2019-05-26T13:15:00Z"/>
          <w:lang w:val="hy-AM"/>
        </w:rPr>
      </w:pPr>
    </w:p>
  </w:footnote>
  <w:footnote w:id="13">
    <w:p w:rsidR="00E22B4A" w:rsidRPr="002F4827" w:rsidDel="004D0559" w:rsidRDefault="00E22B4A" w:rsidP="009138AD">
      <w:pPr>
        <w:pStyle w:val="af2"/>
        <w:jc w:val="both"/>
        <w:rPr>
          <w:del w:id="16" w:author="User" w:date="2019-05-26T13:17:00Z"/>
          <w:lang w:val="hy-AM"/>
        </w:rPr>
      </w:pPr>
      <w:r w:rsidRPr="009138AD">
        <w:rPr>
          <w:rFonts w:ascii="GHEA Grapalat" w:hAnsi="GHEA Grapalat"/>
          <w:i/>
          <w:sz w:val="16"/>
          <w:szCs w:val="24"/>
          <w:vertAlign w:val="superscript"/>
          <w:lang w:val="hy-AM" w:eastAsia="en-US"/>
        </w:rPr>
        <w:t xml:space="preserve">28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rsidR="00E22B4A" w:rsidRPr="002F4827" w:rsidDel="004D0559" w:rsidRDefault="00E22B4A" w:rsidP="00F02279">
      <w:pPr>
        <w:pStyle w:val="af2"/>
        <w:jc w:val="both"/>
        <w:rPr>
          <w:del w:id="17" w:author="User" w:date="2019-05-26T13:18:00Z"/>
          <w:lang w:val="hy-AM"/>
        </w:rPr>
      </w:pPr>
      <w:r w:rsidRPr="004678A5">
        <w:rPr>
          <w:rFonts w:ascii="GHEA Grapalat" w:hAnsi="GHEA Grapalat"/>
          <w:i/>
          <w:sz w:val="16"/>
          <w:szCs w:val="24"/>
          <w:vertAlign w:val="superscript"/>
          <w:lang w:val="hy-AM" w:eastAsia="en-US"/>
        </w:rPr>
        <w:t xml:space="preserve">29 </w:t>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14">
    <w:p w:rsidR="00E22B4A" w:rsidRPr="004605D7" w:rsidRDefault="00E22B4A" w:rsidP="00F02279">
      <w:pPr>
        <w:pStyle w:val="af2"/>
        <w:jc w:val="both"/>
        <w:rPr>
          <w:rFonts w:ascii="GHEA Grapalat" w:hAnsi="GHEA Grapalat"/>
          <w:i/>
          <w:sz w:val="16"/>
          <w:szCs w:val="24"/>
          <w:lang w:val="hy-AM" w:eastAsia="en-US"/>
        </w:rPr>
      </w:pPr>
      <w:r w:rsidRPr="004605D7">
        <w:rPr>
          <w:vertAlign w:val="superscript"/>
          <w:lang w:val="hy-AM"/>
        </w:rPr>
        <w:t>3</w:t>
      </w:r>
      <w:r w:rsidRPr="00DA20F2">
        <w:rPr>
          <w:vertAlign w:val="superscript"/>
          <w:lang w:val="hy-AM"/>
        </w:rPr>
        <w:t>0</w:t>
      </w:r>
      <w:r w:rsidRPr="004605D7">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605D7">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22B4A" w:rsidRPr="003711BD" w:rsidDel="00AC0465" w:rsidRDefault="00E22B4A" w:rsidP="00F02279">
      <w:pPr>
        <w:pStyle w:val="af2"/>
        <w:rPr>
          <w:del w:id="18" w:author="User" w:date="2019-05-26T13:21:00Z"/>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rsidR="00E22B4A" w:rsidRPr="00FC4820" w:rsidRDefault="00E22B4A" w:rsidP="00F02279">
      <w:pPr>
        <w:pStyle w:val="af2"/>
        <w:jc w:val="both"/>
        <w:rPr>
          <w:lang w:val="hy-AM"/>
        </w:rPr>
      </w:pPr>
      <w:r w:rsidRPr="002D4481">
        <w:rPr>
          <w:vertAlign w:val="superscript"/>
          <w:lang w:val="hy-AM"/>
        </w:rPr>
        <w:t>3</w:t>
      </w:r>
      <w:r w:rsidRPr="00496062">
        <w:rPr>
          <w:vertAlign w:val="superscript"/>
          <w:lang w:val="hy-AM"/>
        </w:rPr>
        <w:t>2</w:t>
      </w:r>
      <w:r w:rsidRPr="004605D7">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6">
    <w:p w:rsidR="00E22B4A" w:rsidRPr="00FC4820" w:rsidDel="001432D3" w:rsidRDefault="00E22B4A" w:rsidP="00F02279">
      <w:pPr>
        <w:pStyle w:val="af2"/>
        <w:jc w:val="both"/>
        <w:rPr>
          <w:del w:id="19" w:author="User" w:date="2019-05-26T13:24:00Z"/>
          <w:lang w:val="hy-AM"/>
        </w:rPr>
      </w:pPr>
      <w:r w:rsidRPr="002D4481">
        <w:rPr>
          <w:vertAlign w:val="superscript"/>
          <w:lang w:val="hy-AM"/>
        </w:rPr>
        <w:t>3</w:t>
      </w:r>
      <w:r w:rsidRPr="00496062">
        <w:rPr>
          <w:vertAlign w:val="superscript"/>
          <w:lang w:val="hy-AM"/>
        </w:rPr>
        <w:t>3</w:t>
      </w:r>
      <w:r w:rsidRPr="004605D7">
        <w:rPr>
          <w:vertAlign w:val="superscript"/>
          <w:lang w:val="hy-AM"/>
        </w:rPr>
        <w:t xml:space="preserve"> </w:t>
      </w:r>
      <w:r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DEA"/>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37CE"/>
    <w:rsid w:val="000A5B16"/>
    <w:rsid w:val="000A6B75"/>
    <w:rsid w:val="000A72AD"/>
    <w:rsid w:val="000A7528"/>
    <w:rsid w:val="000A787A"/>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7CD0"/>
    <w:rsid w:val="00147F14"/>
    <w:rsid w:val="00150CBE"/>
    <w:rsid w:val="001514D1"/>
    <w:rsid w:val="001515DE"/>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DBD"/>
    <w:rsid w:val="00195835"/>
    <w:rsid w:val="00195E9D"/>
    <w:rsid w:val="00195F24"/>
    <w:rsid w:val="00196487"/>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A45"/>
    <w:rsid w:val="00236B75"/>
    <w:rsid w:val="0024027D"/>
    <w:rsid w:val="00240289"/>
    <w:rsid w:val="0024041A"/>
    <w:rsid w:val="0024186B"/>
    <w:rsid w:val="0024205E"/>
    <w:rsid w:val="0024433C"/>
    <w:rsid w:val="00244642"/>
    <w:rsid w:val="00244B38"/>
    <w:rsid w:val="00246F46"/>
    <w:rsid w:val="0025145E"/>
    <w:rsid w:val="00251968"/>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029"/>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1CB"/>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A8A"/>
    <w:rsid w:val="00415953"/>
    <w:rsid w:val="00416F1E"/>
    <w:rsid w:val="00417553"/>
    <w:rsid w:val="004175B6"/>
    <w:rsid w:val="0042084B"/>
    <w:rsid w:val="00427EAA"/>
    <w:rsid w:val="004303CA"/>
    <w:rsid w:val="004306D6"/>
    <w:rsid w:val="00431998"/>
    <w:rsid w:val="004320F2"/>
    <w:rsid w:val="00433F39"/>
    <w:rsid w:val="00434D1C"/>
    <w:rsid w:val="0043558D"/>
    <w:rsid w:val="004361D6"/>
    <w:rsid w:val="0043641B"/>
    <w:rsid w:val="00436DF8"/>
    <w:rsid w:val="00437CDB"/>
    <w:rsid w:val="00437F46"/>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5C8"/>
    <w:rsid w:val="00452896"/>
    <w:rsid w:val="00454D73"/>
    <w:rsid w:val="0045525D"/>
    <w:rsid w:val="004553DE"/>
    <w:rsid w:val="00457745"/>
    <w:rsid w:val="004605D7"/>
    <w:rsid w:val="00460CA5"/>
    <w:rsid w:val="00460FF1"/>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A5"/>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C51"/>
    <w:rsid w:val="005E2F4D"/>
    <w:rsid w:val="005E2FA5"/>
    <w:rsid w:val="005E3097"/>
    <w:rsid w:val="005E3501"/>
    <w:rsid w:val="005E3FC4"/>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7101"/>
    <w:rsid w:val="0062728A"/>
    <w:rsid w:val="00627E00"/>
    <w:rsid w:val="00630BF1"/>
    <w:rsid w:val="00630CC3"/>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CF8"/>
    <w:rsid w:val="006D5E0B"/>
    <w:rsid w:val="006D6150"/>
    <w:rsid w:val="006E0F22"/>
    <w:rsid w:val="006E2003"/>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4D5"/>
    <w:rsid w:val="008435A4"/>
    <w:rsid w:val="008435DB"/>
    <w:rsid w:val="00843892"/>
    <w:rsid w:val="00844434"/>
    <w:rsid w:val="00845AA5"/>
    <w:rsid w:val="00847EB9"/>
    <w:rsid w:val="008504E0"/>
    <w:rsid w:val="00850570"/>
    <w:rsid w:val="00850857"/>
    <w:rsid w:val="008510F1"/>
    <w:rsid w:val="0085236E"/>
    <w:rsid w:val="00852545"/>
    <w:rsid w:val="008525B2"/>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3FED"/>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96C"/>
    <w:rsid w:val="009A7E8F"/>
    <w:rsid w:val="009B0273"/>
    <w:rsid w:val="009B0824"/>
    <w:rsid w:val="009B0BB5"/>
    <w:rsid w:val="009B0DA1"/>
    <w:rsid w:val="009B2B24"/>
    <w:rsid w:val="009B3CA3"/>
    <w:rsid w:val="009B5889"/>
    <w:rsid w:val="009B58F7"/>
    <w:rsid w:val="009B5ED1"/>
    <w:rsid w:val="009B6A03"/>
    <w:rsid w:val="009B6D58"/>
    <w:rsid w:val="009B6DE3"/>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06E"/>
    <w:rsid w:val="00A524AC"/>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6A29"/>
    <w:rsid w:val="00B07942"/>
    <w:rsid w:val="00B07E76"/>
    <w:rsid w:val="00B11297"/>
    <w:rsid w:val="00B11B38"/>
    <w:rsid w:val="00B12288"/>
    <w:rsid w:val="00B12330"/>
    <w:rsid w:val="00B12C72"/>
    <w:rsid w:val="00B1537B"/>
    <w:rsid w:val="00B15AD9"/>
    <w:rsid w:val="00B16781"/>
    <w:rsid w:val="00B1695D"/>
    <w:rsid w:val="00B169A3"/>
    <w:rsid w:val="00B16E83"/>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D73"/>
    <w:rsid w:val="00B73AB8"/>
    <w:rsid w:val="00B73DE0"/>
    <w:rsid w:val="00B744F6"/>
    <w:rsid w:val="00B75687"/>
    <w:rsid w:val="00B7678F"/>
    <w:rsid w:val="00B7771E"/>
    <w:rsid w:val="00B81AD3"/>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17843"/>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0F33"/>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D66"/>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DC7"/>
    <w:rsid w:val="00D65E4E"/>
    <w:rsid w:val="00D65EBA"/>
    <w:rsid w:val="00D71259"/>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70D2"/>
    <w:rsid w:val="00D976EB"/>
    <w:rsid w:val="00DA0948"/>
    <w:rsid w:val="00DA0A4E"/>
    <w:rsid w:val="00DA0F94"/>
    <w:rsid w:val="00DA0FDD"/>
    <w:rsid w:val="00DA10C9"/>
    <w:rsid w:val="00DA1AF1"/>
    <w:rsid w:val="00DA20F2"/>
    <w:rsid w:val="00DA2289"/>
    <w:rsid w:val="00DA41B1"/>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67F"/>
    <w:rsid w:val="00DC59F5"/>
    <w:rsid w:val="00DC6663"/>
    <w:rsid w:val="00DC6FEB"/>
    <w:rsid w:val="00DC769E"/>
    <w:rsid w:val="00DC7A3F"/>
    <w:rsid w:val="00DD03BB"/>
    <w:rsid w:val="00DD2498"/>
    <w:rsid w:val="00DD285B"/>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B4A"/>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26D"/>
    <w:rsid w:val="00E362AF"/>
    <w:rsid w:val="00E36717"/>
    <w:rsid w:val="00E369AC"/>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C6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292B"/>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4533"/>
    <w:rsid w:val="00FE539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89792"/>
  <w15:chartTrackingRefBased/>
  <w15:docId w15:val="{D54E85FC-F4E3-40F1-B45D-A34B518CA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customStyle="1" w:styleId="af">
    <w:name w:val="Название"/>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val="en-US"/>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C963F-DC31-4F32-BA9A-BFB8C58D4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53</Pages>
  <Words>19655</Words>
  <Characters>112034</Characters>
  <Application>Microsoft Office Word</Application>
  <DocSecurity>0</DocSecurity>
  <Lines>933</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131427</CharactersWithSpaces>
  <SharedDoc>false</SharedDoc>
  <HLinks>
    <vt:vector size="18" baseType="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8061043</vt:i4>
      </vt:variant>
      <vt:variant>
        <vt:i4>0</vt:i4>
      </vt:variant>
      <vt:variant>
        <vt:i4>0</vt:i4>
      </vt:variant>
      <vt:variant>
        <vt:i4>5</vt:i4>
      </vt:variant>
      <vt:variant>
        <vt:lpwstr>http://www.procurement.am/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village kasakh</cp:lastModifiedBy>
  <cp:revision>3</cp:revision>
  <cp:lastPrinted>2018-02-16T07:12:00Z</cp:lastPrinted>
  <dcterms:created xsi:type="dcterms:W3CDTF">2020-07-13T07:16:00Z</dcterms:created>
  <dcterms:modified xsi:type="dcterms:W3CDTF">2020-07-29T11:43:00Z</dcterms:modified>
</cp:coreProperties>
</file>